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D82" w:rsidRDefault="00A73D82" w:rsidP="00A73D82">
      <w:pPr>
        <w:pStyle w:val="a3"/>
        <w:spacing w:line="240" w:lineRule="auto"/>
        <w:jc w:val="center"/>
        <w:rPr>
          <w:rFonts w:ascii="GHEA Grapalat" w:hAnsi="GHEA Grapalat"/>
          <w:i w:val="0"/>
        </w:rPr>
      </w:pPr>
      <w:r>
        <w:rPr>
          <w:rFonts w:ascii="GHEA Grapalat" w:hAnsi="GHEA Grapalat"/>
          <w:i w:val="0"/>
        </w:rPr>
        <w:t>ОБЪЯВЛЕНИЕ</w:t>
      </w:r>
    </w:p>
    <w:p w:rsidR="00A73D82" w:rsidRDefault="00A73D82" w:rsidP="00A73D82">
      <w:pPr>
        <w:pStyle w:val="a3"/>
        <w:spacing w:line="240" w:lineRule="auto"/>
        <w:jc w:val="center"/>
        <w:rPr>
          <w:rFonts w:ascii="GHEA Grapalat" w:hAnsi="GHEA Grapalat"/>
          <w:i w:val="0"/>
        </w:rPr>
      </w:pPr>
      <w:r>
        <w:rPr>
          <w:rFonts w:ascii="GHEA Grapalat" w:hAnsi="GHEA Grapalat"/>
          <w:i w:val="0"/>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C851C1">
        <w:rPr>
          <w:rFonts w:ascii="GHEA Grapalat" w:hAnsi="GHEA Grapalat"/>
          <w:i w:val="0"/>
          <w:sz w:val="24"/>
          <w:szCs w:val="24"/>
          <w:lang w:val="hy-AM"/>
        </w:rPr>
        <w:t>1</w:t>
      </w:r>
      <w:r w:rsidR="00C851C1" w:rsidRPr="00C851C1">
        <w:rPr>
          <w:rFonts w:ascii="GHEA Grapalat" w:hAnsi="GHEA Grapalat"/>
          <w:i w:val="0"/>
          <w:sz w:val="24"/>
          <w:szCs w:val="24"/>
        </w:rPr>
        <w:t>6</w:t>
      </w:r>
      <w:r w:rsidRPr="009044F1">
        <w:rPr>
          <w:rFonts w:ascii="GHEA Grapalat" w:hAnsi="GHEA Grapalat"/>
          <w:i w:val="0"/>
          <w:sz w:val="24"/>
          <w:szCs w:val="24"/>
        </w:rPr>
        <w:t>" "</w:t>
      </w:r>
      <w:r w:rsidR="00E57DF4" w:rsidRPr="00E57DF4">
        <w:rPr>
          <w:rFonts w:ascii="GHEA Grapalat" w:hAnsi="GHEA Grapalat"/>
          <w:i w:val="0"/>
          <w:sz w:val="24"/>
          <w:szCs w:val="24"/>
        </w:rPr>
        <w:t>01</w:t>
      </w:r>
      <w:r w:rsidRPr="009044F1">
        <w:rPr>
          <w:rFonts w:ascii="GHEA Grapalat" w:hAnsi="GHEA Grapalat"/>
          <w:i w:val="0"/>
          <w:sz w:val="24"/>
          <w:szCs w:val="24"/>
        </w:rPr>
        <w:t>" 20</w:t>
      </w:r>
      <w:r w:rsidR="00E57DF4" w:rsidRPr="00E57DF4">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E57DF4" w:rsidRPr="00E57DF4">
        <w:rPr>
          <w:rFonts w:ascii="GHEA Grapalat" w:hAnsi="GHEA Grapalat"/>
          <w:i w:val="0"/>
          <w:sz w:val="24"/>
          <w:szCs w:val="24"/>
        </w:rPr>
        <w:t>1</w:t>
      </w:r>
      <w:r w:rsidRPr="009044F1">
        <w:rPr>
          <w:rFonts w:ascii="GHEA Grapalat" w:hAnsi="GHEA Grapalat"/>
          <w:i w:val="0"/>
          <w:sz w:val="24"/>
          <w:szCs w:val="24"/>
        </w:rPr>
        <w:t xml:space="preserve">" </w:t>
      </w:r>
    </w:p>
    <w:p w:rsidR="00E57DF4" w:rsidRPr="00A20033" w:rsidRDefault="0006703E" w:rsidP="00E57DF4">
      <w:pPr>
        <w:pStyle w:val="a3"/>
        <w:spacing w:line="240" w:lineRule="auto"/>
        <w:jc w:val="center"/>
        <w:rPr>
          <w:rFonts w:ascii="GHEA Grapalat" w:hAnsi="GHEA Grapalat"/>
          <w:i w:val="0"/>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57DF4">
        <w:rPr>
          <w:rFonts w:ascii="GHEA Grapalat" w:hAnsi="GHEA Grapalat"/>
          <w:i w:val="0"/>
          <w:color w:val="000000"/>
          <w:lang w:val="hy-AM"/>
        </w:rPr>
        <w:t>ՇՄԱՏՄԱԿ</w:t>
      </w:r>
      <w:r w:rsidR="00E57DF4" w:rsidRPr="00FF1772">
        <w:rPr>
          <w:rFonts w:ascii="GHEA Grapalat" w:hAnsi="GHEA Grapalat"/>
          <w:i w:val="0"/>
          <w:color w:val="000000"/>
          <w:lang w:val="hy-AM"/>
        </w:rPr>
        <w:t xml:space="preserve"> – ԳՀ</w:t>
      </w:r>
      <w:r w:rsidR="00E57DF4" w:rsidRPr="00FF1772">
        <w:rPr>
          <w:rFonts w:ascii="GHEA Grapalat" w:hAnsi="GHEA Grapalat"/>
          <w:i w:val="0"/>
          <w:color w:val="000000"/>
          <w:lang w:val="af-ZA"/>
        </w:rPr>
        <w:t>ԱՊՁԲ</w:t>
      </w:r>
      <w:r w:rsidR="00E57DF4">
        <w:rPr>
          <w:rFonts w:ascii="GHEA Grapalat" w:hAnsi="GHEA Grapalat"/>
          <w:i w:val="0"/>
          <w:color w:val="000000"/>
          <w:lang w:val="hy-AM"/>
        </w:rPr>
        <w:t xml:space="preserve"> 20/1</w:t>
      </w:r>
    </w:p>
    <w:p w:rsidR="0091042F" w:rsidRPr="009044F1" w:rsidRDefault="0091042F" w:rsidP="00B46D58">
      <w:pPr>
        <w:pStyle w:val="a3"/>
        <w:widowControl w:val="0"/>
        <w:spacing w:after="160" w:line="240" w:lineRule="auto"/>
        <w:ind w:firstLine="0"/>
        <w:jc w:val="center"/>
        <w:rPr>
          <w:rFonts w:ascii="GHEA Grapalat" w:hAnsi="GHEA Grapalat"/>
          <w:i w:val="0"/>
          <w:sz w:val="24"/>
          <w:szCs w:val="24"/>
        </w:rPr>
      </w:pPr>
    </w:p>
    <w:p w:rsidR="0091042F" w:rsidRPr="009044F1" w:rsidRDefault="0091042F" w:rsidP="00B46D58">
      <w:pPr>
        <w:pStyle w:val="a3"/>
        <w:widowControl w:val="0"/>
        <w:spacing w:after="160" w:line="240" w:lineRule="auto"/>
        <w:rPr>
          <w:rFonts w:ascii="GHEA Grapalat" w:hAnsi="GHEA Grapalat"/>
          <w:i w:val="0"/>
          <w:sz w:val="24"/>
          <w:szCs w:val="24"/>
        </w:rPr>
      </w:pPr>
    </w:p>
    <w:p w:rsidR="00311076" w:rsidRPr="006B7E9F" w:rsidRDefault="00642EFE" w:rsidP="006B7E9F">
      <w:pPr>
        <w:pStyle w:val="a3"/>
        <w:widowControl w:val="0"/>
        <w:spacing w:after="160" w:line="240" w:lineRule="auto"/>
        <w:ind w:firstLine="0"/>
        <w:rPr>
          <w:rFonts w:ascii="GHEA Grapalat" w:hAnsi="GHEA Grapalat"/>
          <w:i w:val="0"/>
          <w:sz w:val="24"/>
          <w:szCs w:val="24"/>
          <w:lang w:val="hy-AM"/>
        </w:rPr>
      </w:pPr>
      <w:r w:rsidRPr="009044F1">
        <w:rPr>
          <w:rFonts w:ascii="GHEA Grapalat" w:hAnsi="GHEA Grapalat"/>
          <w:i w:val="0"/>
          <w:sz w:val="24"/>
          <w:szCs w:val="24"/>
        </w:rPr>
        <w:t xml:space="preserve">Заказчик </w:t>
      </w:r>
      <w:r w:rsidR="00A73D82">
        <w:rPr>
          <w:rFonts w:ascii="GHEA Grapalat" w:hAnsi="GHEA Grapalat"/>
          <w:i w:val="0"/>
          <w:sz w:val="24"/>
          <w:szCs w:val="24"/>
          <w:lang w:val="hy-AM"/>
        </w:rPr>
        <w:t xml:space="preserve">'' Артикский регионалный центр педагогической и психологической поддержки'' гнко </w:t>
      </w:r>
      <w:r w:rsidRPr="009044F1">
        <w:rPr>
          <w:rFonts w:ascii="GHEA Grapalat" w:hAnsi="GHEA Grapalat"/>
          <w:i w:val="0"/>
          <w:sz w:val="24"/>
          <w:szCs w:val="24"/>
        </w:rPr>
        <w:t>, находящийся по адресу:</w:t>
      </w:r>
      <w:r w:rsidR="006B7E9F">
        <w:rPr>
          <w:rFonts w:ascii="GHEA Grapalat" w:hAnsi="GHEA Grapalat"/>
          <w:i w:val="0"/>
          <w:sz w:val="24"/>
          <w:szCs w:val="24"/>
          <w:lang w:val="hy-AM"/>
        </w:rPr>
        <w:t xml:space="preserve"> </w:t>
      </w:r>
      <w:r w:rsidR="00A73D82">
        <w:rPr>
          <w:rFonts w:ascii="GHEA Grapalat" w:hAnsi="GHEA Grapalat"/>
          <w:i w:val="0"/>
          <w:sz w:val="24"/>
          <w:szCs w:val="24"/>
          <w:lang w:val="hy-AM"/>
        </w:rPr>
        <w:t>г. Артик ул. С. Да</w:t>
      </w:r>
      <w:r w:rsidR="006B7E9F">
        <w:rPr>
          <w:rFonts w:ascii="GHEA Grapalat" w:hAnsi="GHEA Grapalat"/>
          <w:i w:val="0"/>
          <w:sz w:val="24"/>
          <w:szCs w:val="24"/>
          <w:lang w:val="hy-AM"/>
        </w:rPr>
        <w:t>вида 1</w:t>
      </w:r>
      <w:r w:rsidR="006B7E9F" w:rsidRPr="006B7E9F">
        <w:rPr>
          <w:rFonts w:ascii="GHEA Grapalat" w:hAnsi="GHEA Grapalat"/>
          <w:i w:val="0"/>
          <w:sz w:val="24"/>
          <w:szCs w:val="24"/>
        </w:rPr>
        <w:t xml:space="preserve"> </w:t>
      </w:r>
      <w:r w:rsidR="006B7E9F" w:rsidRPr="007B0562">
        <w:rPr>
          <w:rFonts w:ascii="GHEA Grapalat" w:hAnsi="GHEA Grapalat"/>
          <w:i w:val="0"/>
          <w:sz w:val="24"/>
          <w:szCs w:val="24"/>
        </w:rPr>
        <w:t>объявляет</w:t>
      </w:r>
      <w:r w:rsidR="006B7E9F" w:rsidRPr="006B7E9F">
        <w:rPr>
          <w:rFonts w:ascii="GHEA Grapalat" w:hAnsi="GHEA Grapalat"/>
        </w:rPr>
        <w:t xml:space="preserve"> </w:t>
      </w:r>
      <w:r w:rsidR="006B7E9F" w:rsidRPr="00F467BD">
        <w:rPr>
          <w:rFonts w:ascii="GHEA Grapalat" w:hAnsi="GHEA Grapalat"/>
        </w:rPr>
        <w:t>запрос котировок</w:t>
      </w:r>
      <w:r w:rsidR="006B7E9F" w:rsidRPr="008030B6">
        <w:rPr>
          <w:rFonts w:ascii="GHEA Grapalat" w:hAnsi="GHEA Grapalat"/>
          <w:i w:val="0"/>
          <w:sz w:val="24"/>
          <w:szCs w:val="24"/>
        </w:rPr>
        <w:t>,</w:t>
      </w:r>
      <w:r w:rsidR="006B7E9F" w:rsidRPr="009044F1">
        <w:rPr>
          <w:rFonts w:ascii="GHEA Grapalat" w:hAnsi="GHEA Grapalat"/>
          <w:i w:val="0"/>
          <w:sz w:val="24"/>
          <w:szCs w:val="24"/>
        </w:rPr>
        <w:t xml:space="preserve"> который проводится одним этапом</w:t>
      </w:r>
      <w:r w:rsidR="006B7E9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6B7E9F" w:rsidRPr="006B7E9F">
        <w:rPr>
          <w:rFonts w:ascii="Arial" w:hAnsi="Arial" w:cs="Arial"/>
          <w:color w:val="222222"/>
          <w:shd w:val="clear" w:color="auto" w:fill="F8F9FA"/>
        </w:rPr>
        <w:t>Сжатый природный газ и бензин</w:t>
      </w:r>
      <w:r w:rsidR="006B7E9F">
        <w:rPr>
          <w:rFonts w:ascii="GHEA Grapalat" w:hAnsi="GHEA Grapalat"/>
          <w:i w:val="0"/>
          <w:sz w:val="24"/>
          <w:szCs w:val="24"/>
        </w:rPr>
        <w:t xml:space="preserve"> (далее — договор).</w:t>
      </w:r>
    </w:p>
    <w:p w:rsidR="00357D48" w:rsidRPr="009044F1" w:rsidRDefault="00A20B69" w:rsidP="006B7E9F">
      <w:pPr>
        <w:pStyle w:val="a3"/>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E57DF4"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57DF4" w:rsidRPr="00E57DF4">
        <w:rPr>
          <w:rFonts w:ascii="GHEA Grapalat" w:hAnsi="GHEA Grapalat"/>
          <w:i w:val="0"/>
          <w:sz w:val="24"/>
          <w:szCs w:val="24"/>
        </w:rPr>
        <w:t>13:00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E57DF4" w:rsidRPr="00E57DF4">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7B2887" w:rsidRPr="007B2887">
        <w:rPr>
          <w:rFonts w:ascii="GHEA Grapalat" w:hAnsi="GHEA Grapalat"/>
          <w:i w:val="0"/>
          <w:color w:val="000000"/>
        </w:rPr>
        <w:t>запрос котировок</w:t>
      </w:r>
      <w:r w:rsidR="007B2887"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006B7E9F">
        <w:rPr>
          <w:rFonts w:ascii="GHEA Grapalat" w:hAnsi="GHEA Grapalat"/>
          <w:i w:val="0"/>
          <w:sz w:val="24"/>
          <w:szCs w:val="24"/>
          <w:lang w:val="hy-AM"/>
        </w:rPr>
        <w:t>г. Артик ул. С. Давида 1</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lastRenderedPageBreak/>
        <w:t xml:space="preserve">в документарной форме, до </w:t>
      </w:r>
      <w:r w:rsidR="006B7E9F">
        <w:rPr>
          <w:rFonts w:ascii="GHEA Grapalat" w:hAnsi="GHEA Grapalat"/>
          <w:i w:val="0"/>
          <w:sz w:val="24"/>
          <w:szCs w:val="24"/>
          <w:lang w:val="hy-AM"/>
        </w:rPr>
        <w:t xml:space="preserve">13:00 </w:t>
      </w:r>
      <w:r w:rsidRPr="000F0CA8">
        <w:rPr>
          <w:rFonts w:ascii="GHEA Grapalat" w:hAnsi="GHEA Grapalat"/>
          <w:i w:val="0"/>
          <w:sz w:val="24"/>
          <w:szCs w:val="24"/>
        </w:rPr>
        <w:t xml:space="preserve">часов </w:t>
      </w:r>
      <w:r w:rsidR="006B7E9F">
        <w:rPr>
          <w:rFonts w:ascii="GHEA Grapalat" w:hAnsi="GHEA Grapalat"/>
          <w:i w:val="0"/>
          <w:sz w:val="24"/>
          <w:szCs w:val="24"/>
          <w:lang w:val="hy-AM"/>
        </w:rPr>
        <w:t xml:space="preserve">7 </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6B7E9F" w:rsidRPr="000F11E5" w:rsidRDefault="003F6ED1" w:rsidP="006B7E9F">
      <w:pPr>
        <w:pStyle w:val="a3"/>
        <w:widowControl w:val="0"/>
        <w:spacing w:after="160"/>
        <w:ind w:firstLine="567"/>
        <w:rPr>
          <w:rFonts w:ascii="GHEA Grapalat" w:hAnsi="GHEA Grapalat"/>
          <w:i w:val="0"/>
          <w:spacing w:val="6"/>
          <w:sz w:val="24"/>
          <w:szCs w:val="24"/>
        </w:rPr>
      </w:pPr>
      <w:r w:rsidRPr="000F0CA8">
        <w:rPr>
          <w:rFonts w:ascii="GHEA Grapalat" w:hAnsi="GHEA Grapalat"/>
          <w:i w:val="0"/>
          <w:sz w:val="24"/>
          <w:szCs w:val="24"/>
        </w:rPr>
        <w:t xml:space="preserve">Вскрытие заявок будет проводиться по адресу </w:t>
      </w:r>
      <w:r w:rsidR="006B7E9F">
        <w:rPr>
          <w:rFonts w:ascii="GHEA Grapalat" w:hAnsi="GHEA Grapalat"/>
          <w:i w:val="0"/>
          <w:sz w:val="24"/>
          <w:szCs w:val="24"/>
          <w:lang w:val="hy-AM"/>
        </w:rPr>
        <w:t>г. Артик ул. С. Давида 1</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 в </w:t>
      </w:r>
      <w:r w:rsidR="006B7E9F">
        <w:rPr>
          <w:rFonts w:ascii="GHEA Grapalat" w:hAnsi="GHEA Grapalat"/>
          <w:i w:val="0"/>
          <w:sz w:val="24"/>
          <w:szCs w:val="24"/>
          <w:lang w:val="hy-AM"/>
        </w:rPr>
        <w:t>13:00</w:t>
      </w:r>
      <w:r>
        <w:rPr>
          <w:rFonts w:ascii="GHEA Grapalat" w:hAnsi="GHEA Grapalat"/>
          <w:i w:val="0"/>
          <w:sz w:val="24"/>
          <w:szCs w:val="24"/>
        </w:rPr>
        <w:t xml:space="preserve"> часов "</w:t>
      </w:r>
      <w:r w:rsidR="00C851C1" w:rsidRPr="00BD0BBC">
        <w:rPr>
          <w:rFonts w:ascii="GHEA Grapalat" w:hAnsi="GHEA Grapalat"/>
          <w:i w:val="0"/>
          <w:sz w:val="24"/>
          <w:szCs w:val="24"/>
        </w:rPr>
        <w:t>23</w:t>
      </w:r>
      <w:r>
        <w:rPr>
          <w:rFonts w:ascii="GHEA Grapalat" w:hAnsi="GHEA Grapalat"/>
          <w:i w:val="0"/>
          <w:sz w:val="24"/>
          <w:szCs w:val="24"/>
        </w:rPr>
        <w:t>" "</w:t>
      </w:r>
      <w:r w:rsidR="006B7E9F">
        <w:rPr>
          <w:rFonts w:ascii="GHEA Grapalat" w:hAnsi="GHEA Grapalat"/>
          <w:i w:val="0"/>
          <w:sz w:val="24"/>
          <w:szCs w:val="24"/>
          <w:lang w:val="hy-AM"/>
        </w:rPr>
        <w:t>01</w:t>
      </w:r>
      <w:r w:rsidR="006B7E9F">
        <w:rPr>
          <w:rFonts w:ascii="GHEA Grapalat" w:hAnsi="GHEA Grapalat"/>
          <w:i w:val="0"/>
          <w:sz w:val="24"/>
          <w:szCs w:val="24"/>
        </w:rPr>
        <w:t>" "</w:t>
      </w:r>
      <w:r w:rsidR="006B7E9F">
        <w:rPr>
          <w:rFonts w:ascii="GHEA Grapalat" w:hAnsi="GHEA Grapalat"/>
          <w:i w:val="0"/>
          <w:sz w:val="24"/>
          <w:szCs w:val="24"/>
          <w:lang w:val="hy-AM"/>
        </w:rPr>
        <w:t>2020г</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561336" w:rsidRDefault="00561336" w:rsidP="00561336">
      <w:pPr>
        <w:pStyle w:val="a3"/>
        <w:widowControl w:val="0"/>
        <w:spacing w:after="160" w:line="240" w:lineRule="auto"/>
        <w:ind w:left="1701" w:firstLine="0"/>
        <w:rPr>
          <w:rFonts w:ascii="GHEA Grapalat" w:hAnsi="GHEA Grapalat"/>
          <w:i w:val="0"/>
          <w:sz w:val="24"/>
          <w:szCs w:val="24"/>
          <w:lang w:val="hy-AM"/>
        </w:rPr>
      </w:pPr>
      <w:r w:rsidRPr="00674015">
        <w:rPr>
          <w:rFonts w:ascii="GHEA Grapalat" w:hAnsi="GHEA Grapalat"/>
          <w:i w:val="0"/>
          <w:color w:val="000000"/>
          <w:u w:val="single"/>
        </w:rPr>
        <w:t>Арсену Аджатяну</w:t>
      </w:r>
      <w:r w:rsidRPr="009044F1">
        <w:rPr>
          <w:rFonts w:ascii="GHEA Grapalat" w:hAnsi="GHEA Grapalat"/>
          <w:i w:val="0"/>
          <w:sz w:val="24"/>
          <w:szCs w:val="24"/>
        </w:rPr>
        <w:t xml:space="preserve"> </w:t>
      </w:r>
    </w:p>
    <w:p w:rsidR="00754697" w:rsidRPr="003A1EBB" w:rsidRDefault="00754697" w:rsidP="00B46D58">
      <w:pPr>
        <w:pStyle w:val="a3"/>
        <w:widowControl w:val="0"/>
        <w:spacing w:line="240" w:lineRule="auto"/>
        <w:ind w:firstLine="0"/>
        <w:rPr>
          <w:rFonts w:ascii="GHEA Grapalat" w:hAnsi="GHEA Grapalat"/>
          <w:i w:val="0"/>
          <w:sz w:val="24"/>
          <w:szCs w:val="24"/>
        </w:rPr>
      </w:pPr>
    </w:p>
    <w:p w:rsidR="00754697" w:rsidRPr="00EB5D39"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EB5D39" w:rsidRPr="00EB5D39">
        <w:rPr>
          <w:rFonts w:ascii="GHEA Grapalat" w:hAnsi="GHEA Grapalat"/>
          <w:i w:val="0"/>
          <w:sz w:val="24"/>
          <w:szCs w:val="24"/>
        </w:rPr>
        <w:t>098690058</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EB5D39">
        <w:rPr>
          <w:rFonts w:ascii="GHEA Grapalat" w:hAnsi="GHEA Grapalat"/>
          <w:i w:val="0"/>
          <w:u w:val="single"/>
          <w:lang w:val="af-ZA"/>
        </w:rPr>
        <w:t>arsen.hajatyan@mail.ru</w:t>
      </w:r>
    </w:p>
    <w:p w:rsidR="00754697" w:rsidRPr="00EB5D39" w:rsidRDefault="00754697" w:rsidP="00B46D58">
      <w:pPr>
        <w:pStyle w:val="a3"/>
        <w:widowControl w:val="0"/>
        <w:spacing w:line="240" w:lineRule="auto"/>
        <w:ind w:left="1701" w:firstLine="0"/>
        <w:jc w:val="left"/>
        <w:rPr>
          <w:rFonts w:ascii="GHEA Grapalat" w:hAnsi="GHEA Grapalat"/>
          <w:i w:val="0"/>
          <w:sz w:val="24"/>
          <w:szCs w:val="24"/>
          <w:highlight w:val="yellow"/>
          <w:u w:val="single"/>
        </w:rPr>
      </w:pPr>
      <w:r w:rsidRPr="009044F1">
        <w:rPr>
          <w:rFonts w:ascii="GHEA Grapalat" w:hAnsi="GHEA Grapalat"/>
          <w:i w:val="0"/>
          <w:sz w:val="24"/>
          <w:szCs w:val="24"/>
        </w:rPr>
        <w:t xml:space="preserve">Заказчик </w:t>
      </w:r>
      <w:r w:rsidR="006B7E9F">
        <w:rPr>
          <w:rFonts w:ascii="GHEA Grapalat" w:hAnsi="GHEA Grapalat"/>
          <w:i w:val="0"/>
          <w:sz w:val="24"/>
          <w:szCs w:val="24"/>
          <w:lang w:val="hy-AM"/>
        </w:rPr>
        <w:t>'' Артикский регионалный центр педагогической и психологической поддержки'' гнко</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6B7E9F" w:rsidRPr="00A20033" w:rsidRDefault="006B7E9F" w:rsidP="006B7E9F">
      <w:pPr>
        <w:pStyle w:val="a3"/>
        <w:spacing w:line="240" w:lineRule="auto"/>
        <w:jc w:val="center"/>
        <w:rPr>
          <w:rFonts w:ascii="GHEA Grapalat" w:hAnsi="GHEA Grapalat"/>
          <w:i w:val="0"/>
          <w:lang w:val="hy-AM"/>
        </w:rPr>
      </w:pPr>
      <w:r>
        <w:rPr>
          <w:rFonts w:ascii="GHEA Grapalat" w:hAnsi="GHEA Grapalat"/>
          <w:lang w:val="hy-AM"/>
        </w:rPr>
        <w:lastRenderedPageBreak/>
        <w:t xml:space="preserve">                                                              </w:t>
      </w:r>
      <w:r w:rsidRPr="009044F1">
        <w:rPr>
          <w:rFonts w:ascii="GHEA Grapalat" w:hAnsi="GHEA Grapalat"/>
        </w:rPr>
        <w:t xml:space="preserve">Решением Оценочной комиссии </w:t>
      </w:r>
      <w:r w:rsidRPr="00AF2B68">
        <w:rPr>
          <w:rFonts w:ascii="GHEA Grapalat" w:hAnsi="GHEA Grapalat"/>
        </w:rPr>
        <w:t>запрос котировок</w:t>
      </w:r>
      <w:r w:rsidRPr="00C3462B">
        <w:rPr>
          <w:rFonts w:ascii="GHEA Grapalat" w:hAnsi="GHEA Grapalat"/>
        </w:rPr>
        <w:t xml:space="preserve"> </w:t>
      </w:r>
      <w:r w:rsidRPr="009044F1">
        <w:rPr>
          <w:rFonts w:ascii="GHEA Grapalat" w:hAnsi="GHEA Grapalat"/>
        </w:rPr>
        <w:t>под кодом</w:t>
      </w:r>
      <w:r w:rsidRPr="00954425">
        <w:rPr>
          <w:rFonts w:ascii="GHEA Grapalat" w:hAnsi="GHEA Grapalat"/>
          <w:i w:val="0"/>
        </w:rPr>
        <w:t xml:space="preserve"> </w:t>
      </w:r>
      <w:r>
        <w:rPr>
          <w:rFonts w:ascii="GHEA Grapalat" w:hAnsi="GHEA Grapalat"/>
          <w:i w:val="0"/>
          <w:color w:val="000000"/>
          <w:lang w:val="hy-AM"/>
        </w:rPr>
        <w:t>ՇՄԱՏՄԱԿ</w:t>
      </w:r>
      <w:r w:rsidRPr="00FF1772">
        <w:rPr>
          <w:rFonts w:ascii="GHEA Grapalat" w:hAnsi="GHEA Grapalat"/>
          <w:i w:val="0"/>
          <w:color w:val="000000"/>
          <w:lang w:val="hy-AM"/>
        </w:rPr>
        <w:t xml:space="preserve"> – ԳՀ</w:t>
      </w:r>
      <w:r w:rsidRPr="00FF1772">
        <w:rPr>
          <w:rFonts w:ascii="GHEA Grapalat" w:hAnsi="GHEA Grapalat"/>
          <w:i w:val="0"/>
          <w:color w:val="000000"/>
          <w:lang w:val="af-ZA"/>
        </w:rPr>
        <w:t>ԱՊՁԲ</w:t>
      </w:r>
      <w:r>
        <w:rPr>
          <w:rFonts w:ascii="GHEA Grapalat" w:hAnsi="GHEA Grapalat"/>
          <w:i w:val="0"/>
          <w:color w:val="000000"/>
          <w:lang w:val="hy-AM"/>
        </w:rPr>
        <w:t xml:space="preserve"> 20/1</w:t>
      </w:r>
    </w:p>
    <w:p w:rsidR="00096865" w:rsidRPr="009044F1" w:rsidRDefault="00A46F92" w:rsidP="00B46D58">
      <w:pPr>
        <w:pStyle w:val="aa"/>
        <w:widowControl w:val="0"/>
        <w:spacing w:after="160"/>
        <w:ind w:firstLine="567"/>
        <w:jc w:val="right"/>
        <w:rPr>
          <w:rFonts w:ascii="GHEA Grapalat" w:hAnsi="GHEA Grapalat"/>
          <w:i/>
        </w:rPr>
      </w:pPr>
      <w:r>
        <w:rPr>
          <w:rFonts w:ascii="GHEA Grapalat" w:hAnsi="GHEA Grapalat"/>
          <w:i/>
        </w:rPr>
        <w:t xml:space="preserve">№ </w:t>
      </w:r>
      <w:r w:rsidR="006B7E9F">
        <w:rPr>
          <w:rFonts w:ascii="GHEA Grapalat" w:hAnsi="GHEA Grapalat"/>
          <w:i/>
          <w:lang w:val="hy-AM"/>
        </w:rPr>
        <w:t xml:space="preserve">1 </w:t>
      </w:r>
      <w:r w:rsidR="00096865" w:rsidRPr="009044F1">
        <w:rPr>
          <w:rFonts w:ascii="GHEA Grapalat" w:hAnsi="GHEA Grapalat"/>
          <w:i/>
        </w:rPr>
        <w:t xml:space="preserve"> от </w:t>
      </w:r>
      <w:r w:rsidR="00BD0BBC">
        <w:rPr>
          <w:rFonts w:ascii="GHEA Grapalat" w:hAnsi="GHEA Grapalat"/>
          <w:i/>
          <w:lang w:val="hy-AM"/>
        </w:rPr>
        <w:t>1</w:t>
      </w:r>
      <w:r w:rsidR="00BD0BBC">
        <w:rPr>
          <w:rFonts w:ascii="GHEA Grapalat" w:hAnsi="GHEA Grapalat"/>
          <w:i/>
          <w:lang w:val="en-US"/>
        </w:rPr>
        <w:t>6</w:t>
      </w:r>
      <w:r w:rsidR="006B7E9F">
        <w:rPr>
          <w:rFonts w:ascii="GHEA Grapalat" w:hAnsi="GHEA Grapalat"/>
          <w:i/>
          <w:lang w:val="hy-AM"/>
        </w:rPr>
        <w:t>.01.</w:t>
      </w:r>
      <w:r w:rsidR="00096865" w:rsidRPr="009044F1">
        <w:rPr>
          <w:rFonts w:ascii="GHEA Grapalat" w:hAnsi="GHEA Grapalat"/>
          <w:i/>
        </w:rPr>
        <w:t xml:space="preserve"> 20</w:t>
      </w:r>
      <w:r w:rsidR="006B7E9F">
        <w:rPr>
          <w:rFonts w:ascii="GHEA Grapalat" w:hAnsi="GHEA Grapalat"/>
          <w:i/>
          <w:lang w:val="hy-AM"/>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6B7E9F" w:rsidRPr="00EB5D39" w:rsidRDefault="006B7E9F" w:rsidP="006B7E9F">
      <w:pPr>
        <w:pStyle w:val="a3"/>
        <w:widowControl w:val="0"/>
        <w:spacing w:line="240" w:lineRule="auto"/>
        <w:ind w:left="1701" w:firstLine="0"/>
        <w:jc w:val="left"/>
        <w:rPr>
          <w:rFonts w:ascii="GHEA Grapalat" w:hAnsi="GHEA Grapalat"/>
          <w:i w:val="0"/>
          <w:sz w:val="24"/>
          <w:szCs w:val="24"/>
          <w:highlight w:val="yellow"/>
          <w:u w:val="single"/>
        </w:rPr>
      </w:pPr>
      <w:r>
        <w:rPr>
          <w:rFonts w:ascii="GHEA Grapalat" w:hAnsi="GHEA Grapalat"/>
          <w:i w:val="0"/>
          <w:sz w:val="24"/>
          <w:szCs w:val="24"/>
          <w:lang w:val="hy-AM"/>
        </w:rPr>
        <w:t>'' Артикский регионалный центр педагогической и психологической поддержки''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6B7E9F" w:rsidRPr="00EB5D39" w:rsidRDefault="002B32D6" w:rsidP="006B7E9F">
      <w:pPr>
        <w:pStyle w:val="a3"/>
        <w:widowControl w:val="0"/>
        <w:spacing w:line="240" w:lineRule="auto"/>
        <w:ind w:left="1701" w:firstLine="0"/>
        <w:jc w:val="left"/>
        <w:rPr>
          <w:rFonts w:ascii="GHEA Grapalat" w:hAnsi="GHEA Grapalat"/>
          <w:i w:val="0"/>
          <w:sz w:val="24"/>
          <w:szCs w:val="24"/>
          <w:highlight w:val="yellow"/>
          <w:u w:val="single"/>
        </w:rPr>
      </w:pPr>
      <w:r w:rsidRPr="009044F1">
        <w:rPr>
          <w:rFonts w:ascii="GHEA Grapalat" w:hAnsi="GHEA Grapalat"/>
        </w:rPr>
        <w:t xml:space="preserve">НА </w:t>
      </w:r>
      <w:r w:rsidR="006B7E9F">
        <w:rPr>
          <w:rFonts w:ascii="GHEA Grapalat" w:hAnsi="GHEA Grapalat"/>
          <w:i w:val="0"/>
        </w:rPr>
        <w:t>ЗАПРОСЕ КОТИРОВОК</w:t>
      </w:r>
      <w:r w:rsidRPr="009044F1">
        <w:rPr>
          <w:rFonts w:ascii="GHEA Grapalat" w:hAnsi="GHEA Grapalat"/>
        </w:rPr>
        <w:t xml:space="preserve">, ОБЪЯВЛЕННЫЙ С ЦЕЛЬЮ ПРИОБРЕТЕНИЯ </w:t>
      </w:r>
      <w:r w:rsidR="006B7E9F" w:rsidRPr="006B7E9F">
        <w:rPr>
          <w:rFonts w:ascii="Arial" w:hAnsi="Arial" w:cs="Arial"/>
          <w:color w:val="222222"/>
          <w:shd w:val="clear" w:color="auto" w:fill="F8F9FA"/>
        </w:rPr>
        <w:t>Сжатый природный газ и бензин</w:t>
      </w:r>
      <w:r w:rsidR="006B7E9F">
        <w:rPr>
          <w:rFonts w:ascii="GHEA Grapalat" w:hAnsi="GHEA Grapalat"/>
          <w:i w:val="0"/>
          <w:sz w:val="24"/>
          <w:szCs w:val="24"/>
        </w:rPr>
        <w:t xml:space="preserve"> </w:t>
      </w:r>
      <w:r w:rsidRPr="009044F1">
        <w:rPr>
          <w:rFonts w:ascii="GHEA Grapalat" w:hAnsi="GHEA Grapalat"/>
        </w:rPr>
        <w:t xml:space="preserve">ДЛЯ НУЖД </w:t>
      </w:r>
      <w:r w:rsidR="00784979">
        <w:rPr>
          <w:rFonts w:ascii="GHEA Grapalat" w:hAnsi="GHEA Grapalat"/>
          <w:lang w:val="hy-AM"/>
        </w:rPr>
        <w:t xml:space="preserve"> </w:t>
      </w:r>
      <w:r w:rsidR="006B7E9F">
        <w:rPr>
          <w:rFonts w:ascii="GHEA Grapalat" w:hAnsi="GHEA Grapalat"/>
          <w:i w:val="0"/>
          <w:sz w:val="24"/>
          <w:szCs w:val="24"/>
          <w:lang w:val="hy-AM"/>
        </w:rPr>
        <w:t>'' Артикский регионалный центр педагогической и психологической поддержки'' гнко</w:t>
      </w:r>
    </w:p>
    <w:p w:rsidR="00096865" w:rsidRPr="009044F1" w:rsidRDefault="00096865"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6B7E9F" w:rsidP="00B46D58">
      <w:pPr>
        <w:widowControl w:val="0"/>
        <w:rPr>
          <w:rFonts w:ascii="GHEA Grapalat" w:hAnsi="GHEA Grapalat"/>
        </w:rPr>
      </w:pPr>
      <w:r w:rsidRPr="006B7E9F">
        <w:rPr>
          <w:rFonts w:ascii="Arial" w:hAnsi="Arial" w:cs="Arial"/>
          <w:color w:val="222222"/>
          <w:sz w:val="20"/>
          <w:szCs w:val="20"/>
          <w:shd w:val="clear" w:color="auto" w:fill="F8F9FA"/>
        </w:rPr>
        <w:t>Сжатый природный газ и бензин</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00784979">
        <w:rPr>
          <w:rFonts w:ascii="GHEA Grapalat" w:hAnsi="GHEA Grapalat"/>
          <w:i/>
          <w:lang w:val="hy-AM"/>
        </w:rPr>
        <w:t>'' Артикский регионалный центр педагогической и психологической поддержки'' гнко</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w:t>
      </w:r>
      <w:r w:rsidR="00784979" w:rsidRPr="009044F1">
        <w:rPr>
          <w:rFonts w:ascii="GHEA Grapalat" w:hAnsi="GHEA Grapalat"/>
          <w:b/>
        </w:rPr>
        <w:t xml:space="preserve">НА </w:t>
      </w:r>
      <w:r w:rsidR="00784979" w:rsidRPr="00AA5BD2">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520F57" w:rsidRPr="008842CE"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784979" w:rsidRPr="009044F1">
        <w:rPr>
          <w:rFonts w:ascii="GHEA Grapalat" w:hAnsi="GHEA Grapalat"/>
          <w:b/>
        </w:rPr>
        <w:t xml:space="preserve">НА </w:t>
      </w:r>
      <w:r w:rsidR="00784979" w:rsidRPr="00AA5BD2">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784979" w:rsidRPr="00784979" w:rsidRDefault="00E17B7F" w:rsidP="00784979">
      <w:pPr>
        <w:widowControl w:val="0"/>
        <w:spacing w:after="160"/>
        <w:ind w:firstLine="567"/>
        <w:jc w:val="both"/>
        <w:rPr>
          <w:rFonts w:ascii="GHEA Grapalat" w:hAnsi="GHEA Grapalat"/>
          <w:lang w:val="hy-AM"/>
        </w:rPr>
      </w:pPr>
      <w:r w:rsidRPr="00784979">
        <w:rPr>
          <w:rFonts w:ascii="GHEA Grapalat" w:hAnsi="GHEA Grapalat"/>
          <w:spacing w:val="-6"/>
        </w:rPr>
        <w:lastRenderedPageBreak/>
        <w:t xml:space="preserve">               </w:t>
      </w:r>
      <w:r w:rsidR="00096865" w:rsidRPr="00784979">
        <w:rPr>
          <w:rFonts w:ascii="GHEA Grapalat" w:hAnsi="GHEA Grapalat"/>
          <w:spacing w:val="-6"/>
        </w:rPr>
        <w:t xml:space="preserve">Настоящее Приглашение предоставляется в дополнение к объявлению об </w:t>
      </w:r>
      <w:r w:rsidR="00784979" w:rsidRPr="00784979">
        <w:rPr>
          <w:rFonts w:ascii="GHEA Grapalat" w:hAnsi="GHEA Grapalat"/>
          <w:spacing w:val="-6"/>
        </w:rPr>
        <w:t>запрос котировок</w:t>
      </w:r>
      <w:r w:rsidR="00096865" w:rsidRPr="00784979">
        <w:rPr>
          <w:rFonts w:ascii="GHEA Grapalat" w:hAnsi="GHEA Grapalat"/>
          <w:spacing w:val="-6"/>
        </w:rPr>
        <w:t xml:space="preserve">, проводимом под кодом </w:t>
      </w:r>
      <w:r w:rsidR="00784979" w:rsidRPr="00784979">
        <w:rPr>
          <w:rFonts w:ascii="GHEA Grapalat" w:hAnsi="GHEA Grapalat"/>
          <w:spacing w:val="-6"/>
          <w:lang w:val="hy-AM"/>
        </w:rPr>
        <w:t xml:space="preserve"> </w:t>
      </w:r>
      <w:r w:rsidR="00784979" w:rsidRPr="00784979">
        <w:rPr>
          <w:rFonts w:ascii="GHEA Grapalat" w:hAnsi="GHEA Grapalat"/>
          <w:i/>
          <w:color w:val="000000"/>
          <w:lang w:val="hy-AM"/>
        </w:rPr>
        <w:t>ՇՄԱՏՄԱԿ – ԳՀ</w:t>
      </w:r>
      <w:r w:rsidR="00784979" w:rsidRPr="00784979">
        <w:rPr>
          <w:rFonts w:ascii="GHEA Grapalat" w:hAnsi="GHEA Grapalat"/>
          <w:i/>
          <w:color w:val="000000"/>
          <w:lang w:val="af-ZA"/>
        </w:rPr>
        <w:t>ԱՊՁԲ</w:t>
      </w:r>
      <w:r w:rsidR="00784979" w:rsidRPr="00784979">
        <w:rPr>
          <w:rFonts w:ascii="GHEA Grapalat" w:hAnsi="GHEA Grapalat"/>
          <w:i/>
          <w:color w:val="000000"/>
          <w:lang w:val="hy-AM"/>
        </w:rPr>
        <w:t xml:space="preserve"> 20/1</w:t>
      </w:r>
      <w:r w:rsidR="00784979" w:rsidRPr="00784979">
        <w:rPr>
          <w:rFonts w:ascii="GHEA Grapalat" w:hAnsi="GHEA Grapalat"/>
          <w:spacing w:val="-6"/>
        </w:rPr>
        <w:t>(далее — процедура).</w:t>
      </w:r>
      <w:r w:rsidR="00784979" w:rsidRPr="00784979">
        <w:rPr>
          <w:rFonts w:ascii="GHEA Grapalat" w:hAnsi="GHEA Grapalat"/>
        </w:rPr>
        <w:t xml:space="preserve"> </w:t>
      </w:r>
      <w:r w:rsidR="00784979"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784979" w:rsidRPr="000B2CFA">
        <w:rPr>
          <w:rFonts w:ascii="Courier New" w:hAnsi="Courier New" w:cs="Courier New"/>
          <w:lang w:val="en-US"/>
        </w:rPr>
        <w:t> </w:t>
      </w:r>
      <w:r w:rsidR="00784979" w:rsidRPr="000B2CFA">
        <w:rPr>
          <w:rFonts w:ascii="GHEA Grapalat" w:hAnsi="GHEA Grapalat"/>
        </w:rPr>
        <w:t>4</w:t>
      </w:r>
      <w:r w:rsidR="00784979" w:rsidRPr="000B2CFA">
        <w:rPr>
          <w:rFonts w:ascii="Courier New" w:hAnsi="Courier New" w:cs="Courier New"/>
          <w:lang w:val="en-US"/>
        </w:rPr>
        <w:t> </w:t>
      </w:r>
      <w:r w:rsidR="00784979"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84979">
        <w:rPr>
          <w:rFonts w:ascii="GHEA Grapalat" w:hAnsi="GHEA Grapalat"/>
          <w:i/>
          <w:lang w:val="hy-AM"/>
        </w:rPr>
        <w:t>'' Артикский регионалный центр педагогической и психологической поддержки'' гнко</w:t>
      </w:r>
      <w:r w:rsidR="00784979"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784979" w:rsidRPr="00784979">
        <w:rPr>
          <w:rFonts w:ascii="GHEA Grapalat" w:hAnsi="GHEA Grapalat"/>
          <w:sz w:val="24"/>
          <w:szCs w:val="24"/>
        </w:rPr>
        <w:t>arsen.hajatyan@mail.ru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784979" w:rsidRPr="00784979" w:rsidRDefault="00784979" w:rsidP="0078497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rPr>
                <w:rFonts w:ascii="inherit" w:hAnsi="inherit" w:cs="Courier New"/>
                <w:color w:val="222222"/>
                <w:sz w:val="34"/>
                <w:szCs w:val="34"/>
                <w:lang w:bidi="ar-SA"/>
              </w:rPr>
            </w:pPr>
            <w:r w:rsidRPr="00784979">
              <w:rPr>
                <w:rFonts w:ascii="inherit" w:hAnsi="inherit" w:cs="Courier New"/>
                <w:color w:val="222222"/>
                <w:sz w:val="34"/>
                <w:szCs w:val="34"/>
                <w:lang w:bidi="ar-SA"/>
              </w:rPr>
              <w:t>Бензин обычный</w:t>
            </w:r>
          </w:p>
          <w:p w:rsidR="00096865" w:rsidRPr="009044F1" w:rsidRDefault="00096865" w:rsidP="00B46D58">
            <w:pPr>
              <w:pStyle w:val="23"/>
              <w:widowControl w:val="0"/>
              <w:spacing w:after="120" w:line="240" w:lineRule="auto"/>
              <w:ind w:firstLine="0"/>
              <w:rPr>
                <w:rFonts w:ascii="GHEA Grapalat" w:hAnsi="GHEA Grapalat"/>
                <w:sz w:val="24"/>
                <w:szCs w:val="24"/>
                <w:u w:val="single"/>
                <w:vertAlign w:val="subscript"/>
              </w:rPr>
            </w:pP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9044F1" w:rsidRDefault="00784979" w:rsidP="00B46D58">
            <w:pPr>
              <w:pStyle w:val="23"/>
              <w:widowControl w:val="0"/>
              <w:spacing w:after="120" w:line="240" w:lineRule="auto"/>
              <w:ind w:firstLine="0"/>
              <w:rPr>
                <w:rFonts w:ascii="GHEA Grapalat" w:hAnsi="GHEA Grapalat"/>
                <w:sz w:val="24"/>
                <w:szCs w:val="24"/>
              </w:rPr>
            </w:pPr>
            <w:r>
              <w:br/>
            </w:r>
            <w:r>
              <w:rPr>
                <w:rFonts w:ascii="Arial" w:hAnsi="Arial" w:cs="Arial"/>
                <w:color w:val="222222"/>
                <w:sz w:val="34"/>
                <w:szCs w:val="34"/>
                <w:shd w:val="clear" w:color="auto" w:fill="F8F9FA"/>
              </w:rPr>
              <w:t>Сжатый природный газ</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r w:rsidRPr="009044F1">
        <w:rPr>
          <w:rFonts w:ascii="GHEA Grapalat" w:hAnsi="GHEA Grapalat"/>
        </w:rPr>
        <w:lastRenderedPageBreak/>
        <w:t>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w:t>
      </w:r>
      <w:r w:rsidRPr="009044F1">
        <w:rPr>
          <w:rFonts w:ascii="GHEA Grapalat" w:hAnsi="GHEA Grapalat"/>
          <w:color w:val="000000"/>
        </w:rPr>
        <w:lastRenderedPageBreak/>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784979">
        <w:rPr>
          <w:rFonts w:ascii="GHEA Grapalat" w:hAnsi="GHEA Grapalat"/>
          <w:sz w:val="24"/>
          <w:szCs w:val="24"/>
          <w:lang w:val="hy-AM"/>
        </w:rPr>
        <w:t>13:00</w:t>
      </w:r>
      <w:r w:rsidRPr="009044F1">
        <w:rPr>
          <w:rFonts w:ascii="GHEA Grapalat" w:hAnsi="GHEA Grapalat"/>
          <w:sz w:val="24"/>
          <w:szCs w:val="24"/>
        </w:rPr>
        <w:t>" часов "</w:t>
      </w:r>
      <w:r w:rsidR="00784979">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3B0B6F" w:rsidRPr="003B0B6F">
        <w:rPr>
          <w:rFonts w:ascii="GHEA Grapalat" w:hAnsi="GHEA Grapalat"/>
          <w:i/>
          <w:sz w:val="24"/>
          <w:szCs w:val="24"/>
          <w:lang w:val="hy-AM"/>
        </w:rPr>
        <w:t xml:space="preserve"> </w:t>
      </w:r>
      <w:r w:rsidR="003B0B6F">
        <w:rPr>
          <w:rFonts w:ascii="GHEA Grapalat" w:hAnsi="GHEA Grapalat"/>
          <w:i/>
          <w:sz w:val="24"/>
          <w:szCs w:val="24"/>
          <w:lang w:val="hy-AM"/>
        </w:rPr>
        <w:t>г. Артик ул. С. Давида 1</w:t>
      </w:r>
      <w:r w:rsidR="003B0B6F" w:rsidRPr="006B7E9F">
        <w:rPr>
          <w:rFonts w:ascii="GHEA Grapalat" w:hAnsi="GHEA Grapalat"/>
          <w:i/>
          <w:sz w:val="24"/>
          <w:szCs w:val="24"/>
        </w:rPr>
        <w:t xml:space="preserve"> </w:t>
      </w:r>
      <w:r>
        <w:rPr>
          <w:rFonts w:ascii="GHEA Grapalat" w:hAnsi="GHEA Grapalat"/>
          <w:sz w:val="24"/>
          <w:szCs w:val="24"/>
        </w:rPr>
        <w:t>" не позднее, чем "</w:t>
      </w:r>
      <w:r w:rsidR="003B0B6F">
        <w:rPr>
          <w:rFonts w:ascii="GHEA Grapalat" w:hAnsi="GHEA Grapalat"/>
          <w:sz w:val="24"/>
          <w:szCs w:val="24"/>
          <w:vertAlign w:val="subscript"/>
          <w:lang w:val="hy-AM"/>
        </w:rPr>
        <w:t>13:00</w:t>
      </w:r>
      <w:r w:rsidR="003B0B6F">
        <w:rPr>
          <w:rFonts w:ascii="GHEA Grapalat" w:hAnsi="GHEA Grapalat"/>
          <w:sz w:val="24"/>
          <w:szCs w:val="24"/>
        </w:rPr>
        <w:t>" часов "</w:t>
      </w:r>
      <w:r w:rsidR="003B0B6F">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3B0B6F">
        <w:rPr>
          <w:rFonts w:ascii="GHEA Grapalat" w:hAnsi="GHEA Grapalat"/>
          <w:sz w:val="32"/>
          <w:szCs w:val="32"/>
        </w:rPr>
        <w:t>"</w:t>
      </w:r>
      <w:r w:rsidR="003B0B6F" w:rsidRPr="003B0B6F">
        <w:rPr>
          <w:rFonts w:ascii="GHEA Grapalat" w:hAnsi="GHEA Grapalat"/>
          <w:sz w:val="32"/>
          <w:szCs w:val="32"/>
          <w:vertAlign w:val="subscript"/>
          <w:lang w:val="hy-AM"/>
        </w:rPr>
        <w:t>Арсену Аджатяну</w:t>
      </w:r>
      <w:r w:rsidRPr="003B0B6F">
        <w:rPr>
          <w:rFonts w:ascii="GHEA Grapalat" w:hAnsi="GHEA Grapalat"/>
          <w:sz w:val="32"/>
          <w:szCs w:val="32"/>
        </w:rPr>
        <w:t>".</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lastRenderedPageBreak/>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3"/>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w:t>
      </w:r>
      <w:r w:rsidRPr="009044F1">
        <w:rPr>
          <w:rFonts w:ascii="GHEA Grapalat" w:hAnsi="GHEA Grapalat"/>
          <w:sz w:val="24"/>
          <w:szCs w:val="24"/>
        </w:rPr>
        <w:lastRenderedPageBreak/>
        <w:t>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w:t>
      </w:r>
      <w:r w:rsidRPr="009044F1">
        <w:rPr>
          <w:rFonts w:ascii="GHEA Grapalat" w:hAnsi="GHEA Grapalat"/>
        </w:rPr>
        <w:lastRenderedPageBreak/>
        <w:t>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4"/>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3B0B6F">
        <w:rPr>
          <w:rFonts w:ascii="GHEA Grapalat" w:hAnsi="GHEA Grapalat"/>
          <w:sz w:val="24"/>
          <w:szCs w:val="24"/>
          <w:lang w:val="hy-AM"/>
        </w:rPr>
        <w:t>7</w:t>
      </w:r>
      <w:r w:rsidRPr="009044F1">
        <w:rPr>
          <w:rFonts w:ascii="GHEA Grapalat" w:hAnsi="GHEA Grapalat"/>
          <w:sz w:val="24"/>
          <w:szCs w:val="24"/>
        </w:rPr>
        <w:t>"-ый день в "</w:t>
      </w:r>
      <w:r w:rsidR="003B0B6F">
        <w:rPr>
          <w:rFonts w:ascii="GHEA Grapalat" w:hAnsi="GHEA Grapalat"/>
          <w:sz w:val="24"/>
          <w:szCs w:val="24"/>
          <w:lang w:val="hy-AM"/>
        </w:rPr>
        <w:t>13:00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w:t>
      </w:r>
      <w:r>
        <w:rPr>
          <w:rFonts w:ascii="GHEA Grapalat" w:hAnsi="GHEA Grapalat"/>
        </w:rPr>
        <w:lastRenderedPageBreak/>
        <w:t>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B0B6F">
        <w:rPr>
          <w:rFonts w:ascii="GHEA Grapalat" w:hAnsi="GHEA Grapalat"/>
          <w:i w:val="0"/>
          <w:sz w:val="24"/>
          <w:szCs w:val="24"/>
          <w:lang w:val="hy-AM"/>
        </w:rPr>
        <w:t>етого дня</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w:t>
      </w:r>
      <w:r w:rsidRPr="008F2148">
        <w:rPr>
          <w:rFonts w:ascii="GHEA Grapalat" w:hAnsi="GHEA Grapalat"/>
          <w:sz w:val="24"/>
          <w:szCs w:val="24"/>
        </w:rPr>
        <w:lastRenderedPageBreak/>
        <w:t>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 xml:space="preserve">В уведомлении, направленном участнику, подробно </w:t>
      </w:r>
      <w:r w:rsidR="006A3C8A" w:rsidRPr="006A3C8A">
        <w:rPr>
          <w:rFonts w:ascii="GHEA Grapalat" w:hAnsi="GHEA Grapalat" w:cs="Sylfaen"/>
          <w:sz w:val="24"/>
          <w:szCs w:val="24"/>
        </w:rPr>
        <w:lastRenderedPageBreak/>
        <w:t>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w:t>
      </w:r>
      <w:r w:rsidRPr="009044F1">
        <w:rPr>
          <w:rFonts w:ascii="GHEA Grapalat" w:hAnsi="GHEA Grapalat"/>
          <w:sz w:val="24"/>
          <w:szCs w:val="24"/>
        </w:rPr>
        <w:lastRenderedPageBreak/>
        <w:t>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lastRenderedPageBreak/>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3B0B6F">
        <w:rPr>
          <w:rFonts w:ascii="GHEA Grapalat" w:hAnsi="GHEA Grapalat"/>
          <w:sz w:val="24"/>
          <w:szCs w:val="24"/>
          <w:lang w:val="hy-AM"/>
        </w:rPr>
        <w:t xml:space="preserve"> 5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w:t>
      </w:r>
      <w:r w:rsidR="001647D2" w:rsidRPr="001647D2">
        <w:rPr>
          <w:rFonts w:ascii="GHEA Grapalat" w:hAnsi="GHEA Grapalat"/>
        </w:rPr>
        <w:lastRenderedPageBreak/>
        <w:t xml:space="preserve">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6"/>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7"/>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lastRenderedPageBreak/>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w:t>
      </w:r>
      <w:r w:rsidRPr="009044F1">
        <w:rPr>
          <w:rFonts w:ascii="GHEA Grapalat" w:hAnsi="GHEA Grapalat"/>
        </w:rPr>
        <w:lastRenderedPageBreak/>
        <w:t xml:space="preserve">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3B0B6F" w:rsidRPr="009044F1">
        <w:rPr>
          <w:rFonts w:ascii="GHEA Grapalat" w:hAnsi="GHEA Grapalat"/>
          <w:b/>
        </w:rPr>
        <w:t xml:space="preserve">НА </w:t>
      </w:r>
      <w:r w:rsidR="003B0B6F" w:rsidRPr="0022088C">
        <w:rPr>
          <w:rFonts w:ascii="GHEA Grapalat" w:hAnsi="GHEA Grapalat"/>
          <w:b/>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9"/>
        <w:t>15</w:t>
      </w:r>
    </w:p>
    <w:p w:rsidR="003B0B6F" w:rsidRDefault="002C4DBF"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w:t>
      </w:r>
      <w:r w:rsidR="00E267E5">
        <w:rPr>
          <w:rFonts w:ascii="GHEA Grapalat" w:hAnsi="GHEA Grapalat"/>
        </w:rPr>
        <w:lastRenderedPageBreak/>
        <w:t>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B0B6F">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E57DF4" w:rsidRDefault="00654E19" w:rsidP="00B46D58">
      <w:pPr>
        <w:pStyle w:val="norm"/>
        <w:widowControl w:val="0"/>
        <w:spacing w:after="160" w:line="240" w:lineRule="auto"/>
        <w:ind w:firstLine="284"/>
        <w:jc w:val="right"/>
        <w:rPr>
          <w:rFonts w:ascii="GHEA Grapalat" w:hAnsi="GHEA Grapalat"/>
          <w:b/>
          <w:sz w:val="24"/>
          <w:szCs w:val="24"/>
        </w:rPr>
      </w:pPr>
    </w:p>
    <w:p w:rsidR="00654E19" w:rsidRPr="00E57DF4" w:rsidRDefault="00654E19" w:rsidP="00B46D58">
      <w:pPr>
        <w:pStyle w:val="norm"/>
        <w:widowControl w:val="0"/>
        <w:spacing w:after="160" w:line="240" w:lineRule="auto"/>
        <w:ind w:firstLine="284"/>
        <w:jc w:val="right"/>
        <w:rPr>
          <w:rFonts w:ascii="GHEA Grapalat" w:hAnsi="GHEA Grapalat"/>
          <w:b/>
          <w:sz w:val="24"/>
          <w:szCs w:val="24"/>
        </w:rPr>
      </w:pPr>
    </w:p>
    <w:p w:rsidR="00654E19" w:rsidRPr="00E57DF4"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lang w:val="hy-AM"/>
        </w:rPr>
      </w:pPr>
    </w:p>
    <w:p w:rsidR="003B0B6F" w:rsidRDefault="003B0B6F" w:rsidP="00B46D58">
      <w:pPr>
        <w:pStyle w:val="norm"/>
        <w:widowControl w:val="0"/>
        <w:spacing w:after="160" w:line="240" w:lineRule="auto"/>
        <w:ind w:firstLine="284"/>
        <w:jc w:val="right"/>
        <w:rPr>
          <w:rFonts w:ascii="GHEA Grapalat" w:hAnsi="GHEA Grapalat"/>
          <w:b/>
          <w:sz w:val="24"/>
          <w:szCs w:val="24"/>
          <w:lang w:val="hy-AM"/>
        </w:rPr>
      </w:pPr>
    </w:p>
    <w:p w:rsidR="003B0B6F" w:rsidRPr="003B0B6F" w:rsidRDefault="003B0B6F" w:rsidP="00B46D58">
      <w:pPr>
        <w:pStyle w:val="norm"/>
        <w:widowControl w:val="0"/>
        <w:spacing w:after="160" w:line="240" w:lineRule="auto"/>
        <w:ind w:firstLine="284"/>
        <w:jc w:val="right"/>
        <w:rPr>
          <w:rFonts w:ascii="GHEA Grapalat" w:hAnsi="GHEA Grapalat"/>
          <w:b/>
          <w:sz w:val="24"/>
          <w:szCs w:val="24"/>
          <w:lang w:val="hy-AM"/>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3B0B6F" w:rsidRPr="003B0B6F" w:rsidRDefault="003B0B6F" w:rsidP="003B0B6F">
      <w:pPr>
        <w:pStyle w:val="a3"/>
        <w:spacing w:line="240" w:lineRule="auto"/>
        <w:jc w:val="right"/>
        <w:rPr>
          <w:rFonts w:ascii="GHEA Grapalat" w:hAnsi="GHEA Grapalat"/>
          <w:b/>
          <w:i w:val="0"/>
          <w:lang w:val="hy-AM"/>
        </w:rPr>
      </w:pPr>
      <w:r w:rsidRPr="003B0B6F">
        <w:rPr>
          <w:rFonts w:ascii="GHEA Grapalat" w:hAnsi="GHEA Grapalat"/>
          <w:b/>
          <w:sz w:val="24"/>
          <w:szCs w:val="24"/>
        </w:rPr>
        <w:t xml:space="preserve">к Приглашению на </w:t>
      </w:r>
      <w:r w:rsidRPr="003B0B6F">
        <w:rPr>
          <w:rFonts w:ascii="GHEA Grapalat" w:hAnsi="GHEA Grapalat"/>
          <w:b/>
        </w:rPr>
        <w:t>запрос котировок</w:t>
      </w:r>
      <w:r w:rsidRPr="003B0B6F">
        <w:rPr>
          <w:rFonts w:ascii="GHEA Grapalat" w:hAnsi="GHEA Grapalat" w:cs="Arial"/>
          <w:b/>
          <w:sz w:val="24"/>
          <w:szCs w:val="24"/>
        </w:rPr>
        <w:br/>
      </w:r>
      <w:r w:rsidRPr="003B0B6F">
        <w:rPr>
          <w:rFonts w:ascii="GHEA Grapalat" w:hAnsi="GHEA Grapalat"/>
          <w:b/>
          <w:sz w:val="24"/>
          <w:szCs w:val="24"/>
        </w:rPr>
        <w:t>под кодом</w:t>
      </w:r>
      <w:r w:rsidR="00B2572B" w:rsidRPr="003B0B6F">
        <w:rPr>
          <w:rFonts w:ascii="GHEA Grapalat" w:hAnsi="GHEA Grapalat"/>
          <w:b/>
          <w:sz w:val="24"/>
          <w:szCs w:val="24"/>
        </w:rPr>
        <w:t xml:space="preserve"> </w:t>
      </w:r>
      <w:r w:rsidRPr="003B0B6F">
        <w:rPr>
          <w:rFonts w:ascii="GHEA Grapalat" w:hAnsi="GHEA Grapalat"/>
          <w:b/>
          <w:i w:val="0"/>
          <w:color w:val="000000"/>
          <w:lang w:val="hy-AM"/>
        </w:rPr>
        <w:t>ՇՄԱՏՄԱԿ – ԳՀ</w:t>
      </w:r>
      <w:r w:rsidRPr="003B0B6F">
        <w:rPr>
          <w:rFonts w:ascii="GHEA Grapalat" w:hAnsi="GHEA Grapalat"/>
          <w:b/>
          <w:i w:val="0"/>
          <w:color w:val="000000"/>
          <w:lang w:val="af-ZA"/>
        </w:rPr>
        <w:t>ԱՊՁԲ</w:t>
      </w:r>
      <w:r w:rsidRPr="003B0B6F">
        <w:rPr>
          <w:rFonts w:ascii="GHEA Grapalat" w:hAnsi="GHEA Grapalat"/>
          <w:b/>
          <w:i w:val="0"/>
          <w:color w:val="000000"/>
          <w:lang w:val="hy-AM"/>
        </w:rPr>
        <w:t xml:space="preserve"> 20/1</w:t>
      </w:r>
    </w:p>
    <w:p w:rsidR="00B2572B" w:rsidRPr="003B0B6F" w:rsidRDefault="00B2572B" w:rsidP="00B46D58">
      <w:pPr>
        <w:pStyle w:val="31"/>
        <w:widowControl w:val="0"/>
        <w:spacing w:after="160" w:line="240" w:lineRule="auto"/>
        <w:jc w:val="right"/>
        <w:rPr>
          <w:rFonts w:ascii="GHEA Grapalat" w:hAnsi="GHEA Grapalat" w:cs="Arial"/>
          <w:b/>
          <w:sz w:val="24"/>
          <w:szCs w:val="24"/>
          <w:lang w:val="hy-AM"/>
        </w:rPr>
      </w:pP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3B0B6F" w:rsidRPr="00374F4A">
        <w:rPr>
          <w:rFonts w:ascii="GHEA Grapalat" w:hAnsi="GHEA Grapalat"/>
          <w:color w:val="auto"/>
          <w:sz w:val="24"/>
          <w:szCs w:val="24"/>
        </w:rPr>
        <w:t xml:space="preserve">в </w:t>
      </w:r>
      <w:r w:rsidR="003B0B6F" w:rsidRPr="0022088C">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B0B6F" w:rsidRPr="003B0B6F">
        <w:rPr>
          <w:rFonts w:ascii="GHEA Grapalat" w:hAnsi="GHEA Grapalat"/>
          <w:b/>
          <w:i/>
          <w:color w:val="000000"/>
          <w:lang w:val="hy-AM"/>
        </w:rPr>
        <w:t>ՇՄԱՏՄԱԿ – ԳՀ</w:t>
      </w:r>
      <w:r w:rsidR="003B0B6F" w:rsidRPr="003B0B6F">
        <w:rPr>
          <w:rFonts w:ascii="GHEA Grapalat" w:hAnsi="GHEA Grapalat"/>
          <w:b/>
          <w:i/>
          <w:color w:val="000000"/>
          <w:lang w:val="af-ZA"/>
        </w:rPr>
        <w:t>ԱՊՁԲ</w:t>
      </w:r>
      <w:r w:rsidR="003B0B6F" w:rsidRPr="003B0B6F">
        <w:rPr>
          <w:rFonts w:ascii="GHEA Grapalat" w:hAnsi="GHEA Grapalat"/>
          <w:b/>
          <w:i/>
          <w:color w:val="000000"/>
          <w:lang w:val="hy-AM"/>
        </w:rPr>
        <w:t xml:space="preserve"> 20/1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B0B6F" w:rsidP="00B46D58">
      <w:pPr>
        <w:spacing w:after="160"/>
        <w:jc w:val="both"/>
        <w:rPr>
          <w:rFonts w:ascii="GHEA Grapalat" w:hAnsi="GHEA Grapalat"/>
        </w:rPr>
      </w:pPr>
      <w:r w:rsidRPr="0022088C">
        <w:rPr>
          <w:rFonts w:ascii="GHEA Grapalat" w:hAnsi="GHEA Grapalat"/>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3B0B6F" w:rsidRPr="00BD0FD1" w:rsidRDefault="006B3E56" w:rsidP="003B0B6F">
      <w:pPr>
        <w:jc w:val="both"/>
        <w:rPr>
          <w:rFonts w:ascii="GHEA Grapalat" w:hAnsi="GHEA Grapalat" w:cs="Sylfaen"/>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3B0B6F" w:rsidRPr="0022088C">
        <w:rPr>
          <w:rFonts w:ascii="GHEA Grapalat" w:hAnsi="GHEA Grapalat"/>
        </w:rPr>
        <w:t>запрос котировок</w:t>
      </w:r>
      <w:r w:rsidR="003B0B6F" w:rsidRPr="00DA5EA0">
        <w:rPr>
          <w:rFonts w:ascii="GHEA Grapalat" w:hAnsi="GHEA Grapalat"/>
        </w:rPr>
        <w:t xml:space="preserve"> </w:t>
      </w:r>
      <w:r>
        <w:rPr>
          <w:rFonts w:ascii="GHEA Grapalat" w:hAnsi="GHEA Grapalat"/>
        </w:rPr>
        <w:t xml:space="preserve">под кодом </w:t>
      </w:r>
      <w:r w:rsidR="003B0B6F" w:rsidRPr="003B0B6F">
        <w:rPr>
          <w:rFonts w:ascii="GHEA Grapalat" w:hAnsi="GHEA Grapalat"/>
          <w:b/>
          <w:i/>
          <w:color w:val="000000"/>
          <w:lang w:val="hy-AM"/>
        </w:rPr>
        <w:t>ՇՄԱՏՄԱԿ – ԳՀ</w:t>
      </w:r>
      <w:r w:rsidR="003B0B6F" w:rsidRPr="003B0B6F">
        <w:rPr>
          <w:rFonts w:ascii="GHEA Grapalat" w:hAnsi="GHEA Grapalat"/>
          <w:b/>
          <w:i/>
          <w:color w:val="000000"/>
          <w:lang w:val="af-ZA"/>
        </w:rPr>
        <w:t>ԱՊՁԲ</w:t>
      </w:r>
      <w:r w:rsidR="003B0B6F" w:rsidRPr="003B0B6F">
        <w:rPr>
          <w:rFonts w:ascii="GHEA Grapalat" w:hAnsi="GHEA Grapalat"/>
          <w:b/>
          <w:i/>
          <w:color w:val="000000"/>
          <w:lang w:val="hy-AM"/>
        </w:rPr>
        <w:t xml:space="preserve"> 20/1</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w:t>
      </w:r>
      <w:r w:rsidR="00A90FCD">
        <w:rPr>
          <w:rFonts w:ascii="GHEA Grapalat" w:hAnsi="GHEA Grapalat"/>
        </w:rPr>
        <w:lastRenderedPageBreak/>
        <w:t xml:space="preserve">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3B0B6F" w:rsidRPr="00BD0FD1" w:rsidRDefault="006B3E56" w:rsidP="003B0B6F">
      <w:pPr>
        <w:jc w:val="both"/>
        <w:rPr>
          <w:rFonts w:ascii="GHEA Grapalat" w:hAnsi="GHEA Grapalat" w:cs="Sylfaen"/>
        </w:rPr>
      </w:pPr>
      <w:r>
        <w:rPr>
          <w:rFonts w:ascii="GHEA Grapalat" w:hAnsi="GHEA Grapalat"/>
        </w:rPr>
        <w:t xml:space="preserve">в рамках участия в </w:t>
      </w:r>
      <w:r w:rsidR="003B0B6F" w:rsidRPr="0022088C">
        <w:rPr>
          <w:rFonts w:ascii="GHEA Grapalat" w:hAnsi="GHEA Grapalat"/>
        </w:rPr>
        <w:t>запрос котировок</w:t>
      </w:r>
      <w:r w:rsidR="003B0B6F" w:rsidRPr="00DA5EA0">
        <w:rPr>
          <w:rFonts w:ascii="GHEA Grapalat" w:hAnsi="GHEA Grapalat"/>
        </w:rPr>
        <w:t xml:space="preserve"> </w:t>
      </w:r>
      <w:r>
        <w:rPr>
          <w:rFonts w:ascii="GHEA Grapalat" w:hAnsi="GHEA Grapalat"/>
        </w:rPr>
        <w:t xml:space="preserve">под кодом </w:t>
      </w:r>
      <w:r w:rsidR="003B0B6F" w:rsidRPr="003B0B6F">
        <w:rPr>
          <w:rFonts w:ascii="GHEA Grapalat" w:hAnsi="GHEA Grapalat"/>
          <w:b/>
          <w:i/>
          <w:color w:val="000000"/>
          <w:lang w:val="hy-AM"/>
        </w:rPr>
        <w:t>ՇՄԱՏՄԱԿ – ԳՀ</w:t>
      </w:r>
      <w:r w:rsidR="003B0B6F" w:rsidRPr="003B0B6F">
        <w:rPr>
          <w:rFonts w:ascii="GHEA Grapalat" w:hAnsi="GHEA Grapalat"/>
          <w:b/>
          <w:i/>
          <w:color w:val="000000"/>
          <w:lang w:val="af-ZA"/>
        </w:rPr>
        <w:t>ԱՊՁԲ</w:t>
      </w:r>
      <w:r w:rsidR="003B0B6F" w:rsidRPr="003B0B6F">
        <w:rPr>
          <w:rFonts w:ascii="GHEA Grapalat" w:hAnsi="GHEA Grapalat"/>
          <w:b/>
          <w:i/>
          <w:color w:val="000000"/>
          <w:lang w:val="hy-AM"/>
        </w:rPr>
        <w:t xml:space="preserve"> 20/1</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0"/>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3B0B6F" w:rsidP="003B0B6F">
      <w:pPr>
        <w:widowControl w:val="0"/>
        <w:spacing w:after="160"/>
        <w:ind w:left="567" w:right="565"/>
        <w:jc w:val="right"/>
        <w:rPr>
          <w:rFonts w:ascii="GHEA Grapalat" w:hAnsi="GHEA Grapalat"/>
          <w:b/>
        </w:rPr>
      </w:pPr>
      <w:r w:rsidRPr="003B0B6F">
        <w:rPr>
          <w:rFonts w:ascii="GHEA Grapalat" w:hAnsi="GHEA Grapalat"/>
          <w:b/>
        </w:rPr>
        <w:t>к Приглашению на запрос котировок</w:t>
      </w:r>
      <w:r w:rsidRPr="003B0B6F">
        <w:rPr>
          <w:rFonts w:ascii="GHEA Grapalat" w:hAnsi="GHEA Grapalat" w:cs="Arial"/>
          <w:b/>
        </w:rPr>
        <w:br/>
      </w:r>
      <w:r w:rsidRPr="003B0B6F">
        <w:rPr>
          <w:rFonts w:ascii="GHEA Grapalat" w:hAnsi="GHEA Grapalat"/>
          <w:b/>
        </w:rPr>
        <w:t xml:space="preserve">под кодом </w:t>
      </w:r>
      <w:r w:rsidRPr="003B0B6F">
        <w:rPr>
          <w:rFonts w:ascii="GHEA Grapalat" w:hAnsi="GHEA Grapalat"/>
          <w:b/>
          <w:i/>
          <w:color w:val="000000"/>
          <w:lang w:val="hy-AM"/>
        </w:rPr>
        <w:t>ՇՄԱՏՄԱԿ – ԳՀ</w:t>
      </w:r>
      <w:r w:rsidRPr="003B0B6F">
        <w:rPr>
          <w:rFonts w:ascii="GHEA Grapalat" w:hAnsi="GHEA Grapalat"/>
          <w:b/>
          <w:i/>
          <w:color w:val="000000"/>
          <w:lang w:val="af-ZA"/>
        </w:rPr>
        <w:t>ԱՊՁԲ</w:t>
      </w:r>
      <w:r w:rsidRPr="003B0B6F">
        <w:rPr>
          <w:rFonts w:ascii="GHEA Grapalat" w:hAnsi="GHEA Grapalat"/>
          <w:b/>
          <w:i/>
          <w:color w:val="000000"/>
          <w:lang w:val="hy-AM"/>
        </w:rPr>
        <w:t xml:space="preserve"> 20/1</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72838" w:rsidRPr="009044F1" w:rsidRDefault="00D043C1" w:rsidP="00A72838">
      <w:pPr>
        <w:widowControl w:val="0"/>
        <w:spacing w:after="160"/>
        <w:ind w:left="567" w:right="565"/>
        <w:jc w:val="right"/>
        <w:rPr>
          <w:rFonts w:ascii="GHEA Grapalat" w:hAnsi="GHEA Grapalat"/>
          <w:b/>
        </w:rPr>
      </w:pPr>
      <w:r w:rsidRPr="009044F1">
        <w:rPr>
          <w:rFonts w:ascii="GHEA Grapalat" w:hAnsi="GHEA Grapalat"/>
        </w:rPr>
        <w:t xml:space="preserve">рамках </w:t>
      </w:r>
      <w:r w:rsidR="00A72838" w:rsidRPr="0022088C">
        <w:rPr>
          <w:rFonts w:ascii="GHEA Grapalat" w:hAnsi="GHEA Grapalat"/>
        </w:rPr>
        <w:t>запрос котировок</w:t>
      </w:r>
      <w:r w:rsidR="00A72838" w:rsidRPr="00DA5EA0">
        <w:rPr>
          <w:rFonts w:ascii="GHEA Grapalat" w:hAnsi="GHEA Grapalat"/>
        </w:rPr>
        <w:t xml:space="preserve"> </w:t>
      </w:r>
      <w:r w:rsidRPr="009044F1">
        <w:rPr>
          <w:rFonts w:ascii="GHEA Grapalat" w:hAnsi="GHEA Grapalat"/>
        </w:rPr>
        <w:t xml:space="preserve">под кодом </w:t>
      </w:r>
      <w:r w:rsidR="00A72838" w:rsidRPr="003B0B6F">
        <w:rPr>
          <w:rFonts w:ascii="GHEA Grapalat" w:hAnsi="GHEA Grapalat"/>
          <w:b/>
          <w:i/>
          <w:color w:val="000000"/>
          <w:lang w:val="hy-AM"/>
        </w:rPr>
        <w:t>ՇՄԱՏՄԱԿ – ԳՀ</w:t>
      </w:r>
      <w:r w:rsidR="00A72838" w:rsidRPr="003B0B6F">
        <w:rPr>
          <w:rFonts w:ascii="GHEA Grapalat" w:hAnsi="GHEA Grapalat"/>
          <w:b/>
          <w:i/>
          <w:color w:val="000000"/>
          <w:lang w:val="af-ZA"/>
        </w:rPr>
        <w:t>ԱՊՁԲ</w:t>
      </w:r>
      <w:r w:rsidR="00A72838" w:rsidRPr="003B0B6F">
        <w:rPr>
          <w:rFonts w:ascii="GHEA Grapalat" w:hAnsi="GHEA Grapalat"/>
          <w:b/>
          <w:i/>
          <w:color w:val="000000"/>
          <w:lang w:val="hy-AM"/>
        </w:rPr>
        <w:t xml:space="preserve"> 20/1</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3B0B6F" w:rsidP="003B0B6F">
      <w:pPr>
        <w:widowControl w:val="0"/>
        <w:spacing w:after="120"/>
        <w:ind w:firstLine="567"/>
        <w:jc w:val="right"/>
        <w:rPr>
          <w:rFonts w:ascii="GHEA Grapalat" w:hAnsi="GHEA Grapalat"/>
        </w:rPr>
      </w:pPr>
      <w:r w:rsidRPr="003B0B6F">
        <w:rPr>
          <w:rFonts w:ascii="GHEA Grapalat" w:hAnsi="GHEA Grapalat"/>
          <w:b/>
        </w:rPr>
        <w:t>к Приглашению на запрос котировок</w:t>
      </w:r>
      <w:r w:rsidRPr="003B0B6F">
        <w:rPr>
          <w:rFonts w:ascii="GHEA Grapalat" w:hAnsi="GHEA Grapalat" w:cs="Arial"/>
          <w:b/>
        </w:rPr>
        <w:br/>
      </w:r>
      <w:r w:rsidRPr="003B0B6F">
        <w:rPr>
          <w:rFonts w:ascii="GHEA Grapalat" w:hAnsi="GHEA Grapalat"/>
          <w:b/>
        </w:rPr>
        <w:t xml:space="preserve">под кодом </w:t>
      </w:r>
      <w:r w:rsidRPr="003B0B6F">
        <w:rPr>
          <w:rFonts w:ascii="GHEA Grapalat" w:hAnsi="GHEA Grapalat"/>
          <w:b/>
          <w:i/>
          <w:color w:val="000000"/>
          <w:lang w:val="hy-AM"/>
        </w:rPr>
        <w:t>ՇՄԱՏՄԱԿ – ԳՀ</w:t>
      </w:r>
      <w:r w:rsidRPr="003B0B6F">
        <w:rPr>
          <w:rFonts w:ascii="GHEA Grapalat" w:hAnsi="GHEA Grapalat"/>
          <w:b/>
          <w:i/>
          <w:color w:val="000000"/>
          <w:lang w:val="af-ZA"/>
        </w:rPr>
        <w:t>ԱՊՁԲ</w:t>
      </w:r>
      <w:r w:rsidRPr="003B0B6F">
        <w:rPr>
          <w:rFonts w:ascii="GHEA Grapalat" w:hAnsi="GHEA Grapalat"/>
          <w:b/>
          <w:i/>
          <w:color w:val="000000"/>
          <w:lang w:val="hy-AM"/>
        </w:rPr>
        <w:t xml:space="preserve"> 20/1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A72838" w:rsidRPr="008842CE" w:rsidRDefault="00B2572B" w:rsidP="00A72838">
      <w:pPr>
        <w:widowControl w:val="0"/>
        <w:jc w:val="both"/>
        <w:rPr>
          <w:rFonts w:ascii="GHEA Grapalat" w:hAnsi="GHEA Grapalat"/>
        </w:rPr>
      </w:pPr>
      <w:r w:rsidRPr="005744FC">
        <w:rPr>
          <w:rFonts w:ascii="GHEA Grapalat" w:hAnsi="GHEA Grapalat"/>
          <w:spacing w:val="-6"/>
        </w:rPr>
        <w:t xml:space="preserve">Рассмотрев приглашение на </w:t>
      </w:r>
      <w:r w:rsidR="00A72838" w:rsidRPr="0022088C">
        <w:rPr>
          <w:rFonts w:ascii="GHEA Grapalat" w:hAnsi="GHEA Grapalat"/>
        </w:rPr>
        <w:t>запрос котировок</w:t>
      </w:r>
      <w:r w:rsidR="00A72838" w:rsidRPr="00DA5EA0">
        <w:rPr>
          <w:rFonts w:ascii="GHEA Grapalat" w:hAnsi="GHEA Grapalat"/>
        </w:rPr>
        <w:t xml:space="preserve"> </w:t>
      </w:r>
      <w:r w:rsidRPr="005744FC">
        <w:rPr>
          <w:rFonts w:ascii="GHEA Grapalat" w:hAnsi="GHEA Grapalat"/>
          <w:spacing w:val="-6"/>
        </w:rPr>
        <w:t xml:space="preserve">под кодом </w:t>
      </w:r>
      <w:r w:rsidR="00A72838" w:rsidRPr="003B0B6F">
        <w:rPr>
          <w:rFonts w:ascii="GHEA Grapalat" w:hAnsi="GHEA Grapalat"/>
          <w:b/>
          <w:i/>
          <w:color w:val="000000"/>
          <w:lang w:val="hy-AM"/>
        </w:rPr>
        <w:t>ՇՄԱՏՄԱԿ – ԳՀ</w:t>
      </w:r>
      <w:r w:rsidR="00A72838" w:rsidRPr="003B0B6F">
        <w:rPr>
          <w:rFonts w:ascii="GHEA Grapalat" w:hAnsi="GHEA Grapalat"/>
          <w:b/>
          <w:i/>
          <w:color w:val="000000"/>
          <w:lang w:val="af-ZA"/>
        </w:rPr>
        <w:t>ԱՊՁԲ</w:t>
      </w:r>
      <w:r w:rsidR="00A72838" w:rsidRPr="003B0B6F">
        <w:rPr>
          <w:rFonts w:ascii="GHEA Grapalat" w:hAnsi="GHEA Grapalat"/>
          <w:b/>
          <w:i/>
          <w:color w:val="000000"/>
          <w:lang w:val="hy-AM"/>
        </w:rPr>
        <w:t xml:space="preserve"> 20/1</w:t>
      </w:r>
      <w:r w:rsidRPr="005744FC">
        <w:rPr>
          <w:rFonts w:ascii="GHEA Grapalat" w:hAnsi="GHEA Grapalat"/>
          <w:spacing w:val="-6"/>
        </w:rPr>
        <w:t>,</w:t>
      </w:r>
      <w:r w:rsidRPr="009044F1">
        <w:rPr>
          <w:rFonts w:ascii="GHEA Grapalat" w:hAnsi="GHEA Grapalat"/>
        </w:rPr>
        <w:t xml:space="preserve"> </w:t>
      </w:r>
      <w:r w:rsidR="00A72838" w:rsidRPr="009044F1">
        <w:rPr>
          <w:rFonts w:ascii="GHEA Grapalat" w:hAnsi="GHEA Grapalat"/>
        </w:rPr>
        <w:t>в том числе проект заключаемого договора</w:t>
      </w:r>
      <w:r w:rsidR="00A72838" w:rsidRPr="005744FC">
        <w:rPr>
          <w:rFonts w:ascii="GHEA Grapalat" w:hAnsi="GHEA Grapalat"/>
        </w:rPr>
        <w:t xml:space="preserve"> __________________</w:t>
      </w:r>
      <w:r w:rsidR="00A72838">
        <w:rPr>
          <w:rFonts w:ascii="GHEA Grapalat" w:hAnsi="GHEA Grapalat"/>
        </w:rPr>
        <w:t>_</w:t>
      </w:r>
      <w:r w:rsidR="00A72838" w:rsidRPr="005744FC">
        <w:rPr>
          <w:rFonts w:ascii="GHEA Grapalat" w:hAnsi="GHEA Grapalat"/>
        </w:rPr>
        <w:t>____________</w:t>
      </w:r>
      <w:r w:rsidR="00A72838">
        <w:rPr>
          <w:rFonts w:ascii="GHEA Grapalat" w:hAnsi="GHEA Grapalat"/>
        </w:rPr>
        <w:t>___</w:t>
      </w:r>
    </w:p>
    <w:p w:rsidR="00A72838" w:rsidRPr="009044F1" w:rsidRDefault="00A72838" w:rsidP="00A7283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72838" w:rsidRPr="009044F1" w:rsidRDefault="00A72838" w:rsidP="00A72838">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5744FC" w:rsidRPr="000F6C24" w:rsidRDefault="005744FC" w:rsidP="00A72838">
      <w:pPr>
        <w:widowControl w:val="0"/>
        <w:spacing w:after="120"/>
        <w:ind w:firstLine="567"/>
        <w:jc w:val="right"/>
        <w:rPr>
          <w:rFonts w:ascii="GHEA Grapalat" w:hAnsi="GHEA Grapalat"/>
        </w:rPr>
      </w:pP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3B0B6F" w:rsidRPr="009044F1" w:rsidRDefault="003B0B6F" w:rsidP="003B0B6F">
      <w:pPr>
        <w:widowControl w:val="0"/>
        <w:spacing w:after="120"/>
        <w:ind w:firstLine="567"/>
        <w:jc w:val="right"/>
        <w:rPr>
          <w:rFonts w:ascii="GHEA Grapalat" w:hAnsi="GHEA Grapalat"/>
        </w:rPr>
      </w:pPr>
      <w:r w:rsidRPr="003B0B6F">
        <w:rPr>
          <w:rFonts w:ascii="GHEA Grapalat" w:hAnsi="GHEA Grapalat"/>
          <w:b/>
        </w:rPr>
        <w:t>к Приглашению на запрос котировок</w:t>
      </w:r>
      <w:r w:rsidRPr="003B0B6F">
        <w:rPr>
          <w:rFonts w:ascii="GHEA Grapalat" w:hAnsi="GHEA Grapalat" w:cs="Arial"/>
          <w:b/>
        </w:rPr>
        <w:br/>
      </w:r>
      <w:r w:rsidRPr="003B0B6F">
        <w:rPr>
          <w:rFonts w:ascii="GHEA Grapalat" w:hAnsi="GHEA Grapalat"/>
          <w:b/>
        </w:rPr>
        <w:t xml:space="preserve">под кодом </w:t>
      </w:r>
      <w:r w:rsidRPr="003B0B6F">
        <w:rPr>
          <w:rFonts w:ascii="GHEA Grapalat" w:hAnsi="GHEA Grapalat"/>
          <w:b/>
          <w:i/>
          <w:color w:val="000000"/>
          <w:lang w:val="hy-AM"/>
        </w:rPr>
        <w:t>ՇՄԱՏՄԱԿ – ԳՀ</w:t>
      </w:r>
      <w:r w:rsidRPr="003B0B6F">
        <w:rPr>
          <w:rFonts w:ascii="GHEA Grapalat" w:hAnsi="GHEA Grapalat"/>
          <w:b/>
          <w:i/>
          <w:color w:val="000000"/>
          <w:lang w:val="af-ZA"/>
        </w:rPr>
        <w:t>ԱՊՁԲ</w:t>
      </w:r>
      <w:r w:rsidRPr="003B0B6F">
        <w:rPr>
          <w:rFonts w:ascii="GHEA Grapalat" w:hAnsi="GHEA Grapalat"/>
          <w:b/>
          <w:i/>
          <w:color w:val="000000"/>
          <w:lang w:val="hy-AM"/>
        </w:rPr>
        <w:t xml:space="preserve"> 20/1</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B0B6F" w:rsidRPr="009044F1" w:rsidRDefault="003B0B6F" w:rsidP="003B0B6F">
      <w:pPr>
        <w:widowControl w:val="0"/>
        <w:spacing w:after="120"/>
        <w:ind w:firstLine="567"/>
        <w:jc w:val="right"/>
        <w:rPr>
          <w:rFonts w:ascii="GHEA Grapalat" w:hAnsi="GHEA Grapalat"/>
        </w:rPr>
      </w:pPr>
      <w:r w:rsidRPr="003B0B6F">
        <w:rPr>
          <w:rFonts w:ascii="GHEA Grapalat" w:hAnsi="GHEA Grapalat"/>
          <w:b/>
        </w:rPr>
        <w:t>к Приглашению на запрос котировок</w:t>
      </w:r>
      <w:r w:rsidRPr="003B0B6F">
        <w:rPr>
          <w:rFonts w:ascii="GHEA Grapalat" w:hAnsi="GHEA Grapalat" w:cs="Arial"/>
          <w:b/>
        </w:rPr>
        <w:br/>
      </w:r>
      <w:r w:rsidRPr="003B0B6F">
        <w:rPr>
          <w:rFonts w:ascii="GHEA Grapalat" w:hAnsi="GHEA Grapalat"/>
          <w:b/>
        </w:rPr>
        <w:t xml:space="preserve">под кодом </w:t>
      </w:r>
      <w:r w:rsidRPr="003B0B6F">
        <w:rPr>
          <w:rFonts w:ascii="GHEA Grapalat" w:hAnsi="GHEA Grapalat"/>
          <w:b/>
          <w:i/>
          <w:color w:val="000000"/>
          <w:lang w:val="hy-AM"/>
        </w:rPr>
        <w:t>ՇՄԱՏՄԱԿ – ԳՀ</w:t>
      </w:r>
      <w:r w:rsidRPr="003B0B6F">
        <w:rPr>
          <w:rFonts w:ascii="GHEA Grapalat" w:hAnsi="GHEA Grapalat"/>
          <w:b/>
          <w:i/>
          <w:color w:val="000000"/>
          <w:lang w:val="af-ZA"/>
        </w:rPr>
        <w:t>ԱՊՁԲ</w:t>
      </w:r>
      <w:r w:rsidRPr="003B0B6F">
        <w:rPr>
          <w:rFonts w:ascii="GHEA Grapalat" w:hAnsi="GHEA Grapalat"/>
          <w:b/>
          <w:i/>
          <w:color w:val="000000"/>
          <w:lang w:val="hy-AM"/>
        </w:rPr>
        <w:t xml:space="preserve"> 20/1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2"/>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E57DF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E57DF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E57DF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E57DF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E57DF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E57DF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E57DF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E57DF4">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E57DF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E57DF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57DF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E57DF4">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E57DF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E57DF4">
            <w:pPr>
              <w:widowControl w:val="0"/>
              <w:spacing w:after="160"/>
              <w:rPr>
                <w:rFonts w:ascii="GHEA Grapalat" w:hAnsi="GHEA Grapalat" w:cs="Sylfaen"/>
              </w:rPr>
            </w:pPr>
          </w:p>
          <w:p w:rsidR="00C3421C" w:rsidRPr="00B138F3" w:rsidRDefault="00C3421C" w:rsidP="00E57DF4">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E57DF4">
            <w:pPr>
              <w:widowControl w:val="0"/>
              <w:spacing w:after="160"/>
              <w:rPr>
                <w:rFonts w:ascii="GHEA Grapalat" w:hAnsi="GHEA Grapalat" w:cs="Sylfaen"/>
              </w:rPr>
            </w:pPr>
          </w:p>
          <w:p w:rsidR="00C3421C" w:rsidRPr="00B138F3" w:rsidRDefault="00C3421C" w:rsidP="00E57DF4">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E57DF4">
            <w:pPr>
              <w:widowControl w:val="0"/>
              <w:spacing w:after="160"/>
              <w:rPr>
                <w:rFonts w:ascii="GHEA Grapalat" w:hAnsi="GHEA Grapalat" w:cs="Sylfaen"/>
              </w:rPr>
            </w:pPr>
          </w:p>
          <w:p w:rsidR="00C3421C" w:rsidRPr="00B138F3" w:rsidRDefault="00C3421C" w:rsidP="00E57DF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E57DF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E57DF4">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E57DF4">
            <w:pPr>
              <w:widowControl w:val="0"/>
              <w:spacing w:after="160"/>
              <w:rPr>
                <w:rFonts w:ascii="GHEA Grapalat" w:hAnsi="GHEA Grapalat" w:cs="Sylfaen"/>
              </w:rPr>
            </w:pPr>
          </w:p>
          <w:p w:rsidR="00C3421C" w:rsidRPr="00B138F3" w:rsidRDefault="00C3421C" w:rsidP="00E57DF4">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E57DF4">
            <w:pPr>
              <w:widowControl w:val="0"/>
              <w:spacing w:after="160"/>
              <w:jc w:val="right"/>
              <w:rPr>
                <w:rFonts w:ascii="GHEA Grapalat" w:hAnsi="GHEA Grapalat" w:cs="Tahoma"/>
              </w:rPr>
            </w:pPr>
          </w:p>
          <w:p w:rsidR="00C3421C" w:rsidRPr="00B138F3" w:rsidRDefault="00C3421C" w:rsidP="00E57DF4">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E57DF4">
            <w:pPr>
              <w:widowControl w:val="0"/>
              <w:spacing w:after="160"/>
              <w:rPr>
                <w:rFonts w:ascii="GHEA Grapalat" w:hAnsi="GHEA Grapalat" w:cs="Sylfaen"/>
              </w:rPr>
            </w:pPr>
          </w:p>
          <w:p w:rsidR="00C3421C" w:rsidRPr="00B138F3" w:rsidRDefault="00C3421C" w:rsidP="00E57DF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E57DF4">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E57DF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E57DF4">
            <w:pPr>
              <w:widowControl w:val="0"/>
              <w:spacing w:after="160"/>
              <w:rPr>
                <w:rFonts w:ascii="GHEA Grapalat" w:hAnsi="GHEA Grapalat"/>
              </w:rPr>
            </w:pPr>
          </w:p>
          <w:p w:rsidR="00C3421C" w:rsidRPr="00B138F3" w:rsidRDefault="00C3421C" w:rsidP="00E57DF4">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E57DF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E57DF4">
            <w:pPr>
              <w:widowControl w:val="0"/>
              <w:spacing w:after="160"/>
              <w:rPr>
                <w:rFonts w:ascii="GHEA Grapalat" w:hAnsi="GHEA Grapalat" w:cs="Tahoma"/>
              </w:rPr>
            </w:pPr>
          </w:p>
          <w:p w:rsidR="00C3421C" w:rsidRPr="00B138F3" w:rsidRDefault="00C3421C" w:rsidP="00E57DF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E57DF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E57DF4">
            <w:pPr>
              <w:widowControl w:val="0"/>
              <w:spacing w:after="160"/>
              <w:rPr>
                <w:rFonts w:ascii="GHEA Grapalat" w:hAnsi="GHEA Grapalat" w:cs="Tahoma"/>
              </w:rPr>
            </w:pPr>
          </w:p>
          <w:p w:rsidR="00C3421C" w:rsidRPr="00B138F3" w:rsidRDefault="00C3421C" w:rsidP="00E57DF4">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E57DF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E57DF4">
            <w:pPr>
              <w:widowControl w:val="0"/>
              <w:spacing w:after="160"/>
              <w:rPr>
                <w:rFonts w:ascii="GHEA Grapalat" w:hAnsi="GHEA Grapalat" w:cs="Arial"/>
              </w:rPr>
            </w:pPr>
          </w:p>
        </w:tc>
      </w:tr>
      <w:tr w:rsidR="00B138F3" w:rsidRPr="00B138F3" w:rsidTr="00E57DF4">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E57DF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E57DF4">
            <w:pPr>
              <w:widowControl w:val="0"/>
              <w:spacing w:after="160"/>
              <w:rPr>
                <w:rFonts w:ascii="GHEA Grapalat" w:hAnsi="GHEA Grapalat" w:cs="Sylfaen"/>
              </w:rPr>
            </w:pPr>
          </w:p>
          <w:p w:rsidR="00C3421C" w:rsidRPr="00B138F3" w:rsidRDefault="00C3421C" w:rsidP="00E57DF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E57DF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E57DF4">
            <w:pPr>
              <w:widowControl w:val="0"/>
              <w:spacing w:after="160"/>
              <w:rPr>
                <w:rFonts w:ascii="GHEA Grapalat" w:hAnsi="GHEA Grapalat"/>
              </w:rPr>
            </w:pPr>
          </w:p>
          <w:p w:rsidR="00C3421C" w:rsidRPr="00B138F3" w:rsidRDefault="00C3421C" w:rsidP="00E57DF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E57DF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E57DF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E57DF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E57DF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p>
        </w:tc>
      </w:tr>
      <w:tr w:rsidR="00FF3DE9"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E57DF4">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3B0B6F" w:rsidRPr="009044F1" w:rsidRDefault="003B0B6F" w:rsidP="003B0B6F">
      <w:pPr>
        <w:widowControl w:val="0"/>
        <w:spacing w:after="120"/>
        <w:ind w:firstLine="567"/>
        <w:jc w:val="right"/>
        <w:rPr>
          <w:rFonts w:ascii="GHEA Grapalat" w:hAnsi="GHEA Grapalat"/>
        </w:rPr>
      </w:pPr>
      <w:r w:rsidRPr="003B0B6F">
        <w:rPr>
          <w:rFonts w:ascii="GHEA Grapalat" w:hAnsi="GHEA Grapalat"/>
          <w:b/>
        </w:rPr>
        <w:t>к Приглашению на запрос котировок</w:t>
      </w:r>
      <w:r w:rsidRPr="003B0B6F">
        <w:rPr>
          <w:rFonts w:ascii="GHEA Grapalat" w:hAnsi="GHEA Grapalat" w:cs="Arial"/>
          <w:b/>
        </w:rPr>
        <w:br/>
      </w:r>
      <w:r w:rsidRPr="003B0B6F">
        <w:rPr>
          <w:rFonts w:ascii="GHEA Grapalat" w:hAnsi="GHEA Grapalat"/>
          <w:b/>
        </w:rPr>
        <w:t xml:space="preserve">под кодом </w:t>
      </w:r>
      <w:r w:rsidRPr="003B0B6F">
        <w:rPr>
          <w:rFonts w:ascii="GHEA Grapalat" w:hAnsi="GHEA Grapalat"/>
          <w:b/>
          <w:i/>
          <w:color w:val="000000"/>
          <w:lang w:val="hy-AM"/>
        </w:rPr>
        <w:t>ՇՄԱՏՄԱԿ – ԳՀ</w:t>
      </w:r>
      <w:r w:rsidRPr="003B0B6F">
        <w:rPr>
          <w:rFonts w:ascii="GHEA Grapalat" w:hAnsi="GHEA Grapalat"/>
          <w:b/>
          <w:i/>
          <w:color w:val="000000"/>
          <w:lang w:val="af-ZA"/>
        </w:rPr>
        <w:t>ԱՊՁԲ</w:t>
      </w:r>
      <w:r w:rsidRPr="003B0B6F">
        <w:rPr>
          <w:rFonts w:ascii="GHEA Grapalat" w:hAnsi="GHEA Grapalat"/>
          <w:b/>
          <w:i/>
          <w:color w:val="000000"/>
          <w:lang w:val="hy-AM"/>
        </w:rPr>
        <w:t xml:space="preserve"> 20/1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3B0B6F" w:rsidRDefault="003B0B6F" w:rsidP="00B46D58">
      <w:pPr>
        <w:widowControl w:val="0"/>
        <w:spacing w:after="160"/>
        <w:ind w:left="567" w:right="565"/>
        <w:jc w:val="center"/>
        <w:rPr>
          <w:rFonts w:ascii="GHEA Grapalat" w:hAnsi="GHEA Grapalat"/>
          <w:b/>
          <w:lang w:val="hy-AM"/>
        </w:rPr>
      </w:pPr>
    </w:p>
    <w:p w:rsidR="003B0B6F" w:rsidRPr="003B0B6F" w:rsidRDefault="003B0B6F" w:rsidP="00B46D58">
      <w:pPr>
        <w:widowControl w:val="0"/>
        <w:spacing w:after="160"/>
        <w:ind w:left="567" w:right="565"/>
        <w:jc w:val="center"/>
        <w:rPr>
          <w:rFonts w:ascii="GHEA Grapalat" w:hAnsi="GHEA Grapalat"/>
          <w:b/>
          <w:lang w:val="hy-AM"/>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3B0B6F" w:rsidRPr="009044F1" w:rsidRDefault="003B0B6F" w:rsidP="003B0B6F">
      <w:pPr>
        <w:widowControl w:val="0"/>
        <w:spacing w:after="120"/>
        <w:ind w:firstLine="567"/>
        <w:jc w:val="right"/>
        <w:rPr>
          <w:rFonts w:ascii="GHEA Grapalat" w:hAnsi="GHEA Grapalat"/>
        </w:rPr>
      </w:pPr>
      <w:r w:rsidRPr="003B0B6F">
        <w:rPr>
          <w:rFonts w:ascii="GHEA Grapalat" w:hAnsi="GHEA Grapalat"/>
          <w:b/>
        </w:rPr>
        <w:t>к Приглашению на запрос котировок</w:t>
      </w:r>
      <w:r w:rsidRPr="003B0B6F">
        <w:rPr>
          <w:rFonts w:ascii="GHEA Grapalat" w:hAnsi="GHEA Grapalat" w:cs="Arial"/>
          <w:b/>
        </w:rPr>
        <w:br/>
      </w:r>
      <w:r w:rsidRPr="003B0B6F">
        <w:rPr>
          <w:rFonts w:ascii="GHEA Grapalat" w:hAnsi="GHEA Grapalat"/>
          <w:b/>
        </w:rPr>
        <w:t xml:space="preserve">под кодом </w:t>
      </w:r>
      <w:r w:rsidRPr="003B0B6F">
        <w:rPr>
          <w:rFonts w:ascii="GHEA Grapalat" w:hAnsi="GHEA Grapalat"/>
          <w:b/>
          <w:i/>
          <w:color w:val="000000"/>
          <w:lang w:val="hy-AM"/>
        </w:rPr>
        <w:t>ՇՄԱՏՄԱԿ – ԳՀ</w:t>
      </w:r>
      <w:r w:rsidRPr="003B0B6F">
        <w:rPr>
          <w:rFonts w:ascii="GHEA Grapalat" w:hAnsi="GHEA Grapalat"/>
          <w:b/>
          <w:i/>
          <w:color w:val="000000"/>
          <w:lang w:val="af-ZA"/>
        </w:rPr>
        <w:t>ԱՊՁԲ</w:t>
      </w:r>
      <w:r w:rsidRPr="003B0B6F">
        <w:rPr>
          <w:rFonts w:ascii="GHEA Grapalat" w:hAnsi="GHEA Grapalat"/>
          <w:b/>
          <w:i/>
          <w:color w:val="000000"/>
          <w:lang w:val="hy-AM"/>
        </w:rPr>
        <w:t xml:space="preserve"> 20/1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E57DF4">
        <w:tc>
          <w:tcPr>
            <w:tcW w:w="4786" w:type="dxa"/>
          </w:tcPr>
          <w:p w:rsidR="000A214C" w:rsidRPr="00B138F3" w:rsidRDefault="000A214C" w:rsidP="00E57DF4">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E57DF4">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3"/>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E57DF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E57DF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E57DF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E57DF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E57DF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E57DF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E57DF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E57DF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E57DF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E57DF4">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E57DF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E57DF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57DF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E57DF4">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E57DF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E57DF4">
            <w:pPr>
              <w:widowControl w:val="0"/>
              <w:spacing w:after="160"/>
              <w:rPr>
                <w:rFonts w:ascii="GHEA Grapalat" w:hAnsi="GHEA Grapalat" w:cs="Sylfaen"/>
              </w:rPr>
            </w:pPr>
          </w:p>
          <w:p w:rsidR="00BE2572" w:rsidRPr="00B138F3" w:rsidRDefault="00BE2572" w:rsidP="00E57DF4">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E57DF4">
            <w:pPr>
              <w:widowControl w:val="0"/>
              <w:spacing w:after="160"/>
              <w:rPr>
                <w:rFonts w:ascii="GHEA Grapalat" w:hAnsi="GHEA Grapalat" w:cs="Sylfaen"/>
              </w:rPr>
            </w:pPr>
          </w:p>
          <w:p w:rsidR="00BE2572" w:rsidRPr="00B138F3" w:rsidRDefault="00BE2572" w:rsidP="00E57DF4">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E57DF4">
            <w:pPr>
              <w:widowControl w:val="0"/>
              <w:spacing w:after="160"/>
              <w:rPr>
                <w:rFonts w:ascii="GHEA Grapalat" w:hAnsi="GHEA Grapalat" w:cs="Sylfaen"/>
              </w:rPr>
            </w:pPr>
          </w:p>
          <w:p w:rsidR="00BE2572" w:rsidRPr="00B138F3" w:rsidRDefault="00BE2572" w:rsidP="00E57DF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E57DF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E57DF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E57DF4">
            <w:pPr>
              <w:widowControl w:val="0"/>
              <w:spacing w:after="160"/>
              <w:rPr>
                <w:rFonts w:ascii="GHEA Grapalat" w:hAnsi="GHEA Grapalat" w:cs="Sylfaen"/>
              </w:rPr>
            </w:pPr>
          </w:p>
          <w:p w:rsidR="00BE2572" w:rsidRPr="00B138F3" w:rsidRDefault="00BE2572" w:rsidP="00E57DF4">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E57DF4">
            <w:pPr>
              <w:widowControl w:val="0"/>
              <w:spacing w:after="160"/>
              <w:jc w:val="right"/>
              <w:rPr>
                <w:rFonts w:ascii="GHEA Grapalat" w:hAnsi="GHEA Grapalat" w:cs="Tahoma"/>
              </w:rPr>
            </w:pPr>
          </w:p>
          <w:p w:rsidR="00BE2572" w:rsidRPr="00B138F3" w:rsidRDefault="00BE2572" w:rsidP="00E57DF4">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E57DF4">
            <w:pPr>
              <w:widowControl w:val="0"/>
              <w:spacing w:after="160"/>
              <w:rPr>
                <w:rFonts w:ascii="GHEA Grapalat" w:hAnsi="GHEA Grapalat" w:cs="Sylfaen"/>
              </w:rPr>
            </w:pPr>
          </w:p>
          <w:p w:rsidR="00BE2572" w:rsidRPr="00B138F3" w:rsidRDefault="00BE2572" w:rsidP="00E57DF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E57DF4">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E57DF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E57DF4">
            <w:pPr>
              <w:widowControl w:val="0"/>
              <w:spacing w:after="160"/>
              <w:rPr>
                <w:rFonts w:ascii="GHEA Grapalat" w:hAnsi="GHEA Grapalat"/>
              </w:rPr>
            </w:pPr>
          </w:p>
          <w:p w:rsidR="00BE2572" w:rsidRPr="00B138F3" w:rsidRDefault="00BE2572" w:rsidP="00E57DF4">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E57DF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E57DF4">
            <w:pPr>
              <w:widowControl w:val="0"/>
              <w:spacing w:after="160"/>
              <w:rPr>
                <w:rFonts w:ascii="GHEA Grapalat" w:hAnsi="GHEA Grapalat" w:cs="Tahoma"/>
              </w:rPr>
            </w:pPr>
          </w:p>
          <w:p w:rsidR="00BE2572" w:rsidRPr="00B138F3" w:rsidRDefault="00BE2572" w:rsidP="00E57DF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E57DF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E57DF4">
            <w:pPr>
              <w:widowControl w:val="0"/>
              <w:spacing w:after="160"/>
              <w:rPr>
                <w:rFonts w:ascii="GHEA Grapalat" w:hAnsi="GHEA Grapalat" w:cs="Tahoma"/>
              </w:rPr>
            </w:pPr>
          </w:p>
          <w:p w:rsidR="00BE2572" w:rsidRPr="00B138F3" w:rsidRDefault="00BE2572" w:rsidP="00E57DF4">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E57DF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E57DF4">
            <w:pPr>
              <w:widowControl w:val="0"/>
              <w:spacing w:after="160"/>
              <w:rPr>
                <w:rFonts w:ascii="GHEA Grapalat" w:hAnsi="GHEA Grapalat" w:cs="Arial"/>
              </w:rPr>
            </w:pPr>
          </w:p>
        </w:tc>
      </w:tr>
      <w:tr w:rsidR="00B138F3" w:rsidRPr="00B138F3" w:rsidTr="00E57DF4">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E57DF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E57DF4">
            <w:pPr>
              <w:widowControl w:val="0"/>
              <w:spacing w:after="160"/>
              <w:rPr>
                <w:rFonts w:ascii="GHEA Grapalat" w:hAnsi="GHEA Grapalat" w:cs="Sylfaen"/>
              </w:rPr>
            </w:pPr>
          </w:p>
          <w:p w:rsidR="00BE2572" w:rsidRPr="00B138F3" w:rsidRDefault="00BE2572" w:rsidP="00E57DF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E57DF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E57DF4">
            <w:pPr>
              <w:widowControl w:val="0"/>
              <w:spacing w:after="160"/>
              <w:rPr>
                <w:rFonts w:ascii="GHEA Grapalat" w:hAnsi="GHEA Grapalat"/>
              </w:rPr>
            </w:pPr>
          </w:p>
          <w:p w:rsidR="00BE2572" w:rsidRPr="00B138F3" w:rsidRDefault="00BE2572" w:rsidP="00E57DF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E57DF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E57DF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E57DF4">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E57DF4">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p>
        </w:tc>
      </w:tr>
      <w:tr w:rsidR="00B138F3"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p>
        </w:tc>
      </w:tr>
      <w:tr w:rsidR="00FF3DE9" w:rsidRPr="00B138F3" w:rsidTr="00E57DF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57DF4">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57DF4">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3B0B6F" w:rsidRPr="009044F1" w:rsidRDefault="003B0B6F" w:rsidP="003B0B6F">
      <w:pPr>
        <w:widowControl w:val="0"/>
        <w:spacing w:after="120"/>
        <w:ind w:firstLine="567"/>
        <w:jc w:val="right"/>
        <w:rPr>
          <w:rFonts w:ascii="GHEA Grapalat" w:hAnsi="GHEA Grapalat"/>
        </w:rPr>
      </w:pPr>
      <w:r w:rsidRPr="003B0B6F">
        <w:rPr>
          <w:rFonts w:ascii="GHEA Grapalat" w:hAnsi="GHEA Grapalat"/>
          <w:b/>
        </w:rPr>
        <w:t>к Приглашению на запрос котировок</w:t>
      </w:r>
      <w:r w:rsidRPr="003B0B6F">
        <w:rPr>
          <w:rFonts w:ascii="GHEA Grapalat" w:hAnsi="GHEA Grapalat" w:cs="Arial"/>
          <w:b/>
        </w:rPr>
        <w:br/>
      </w:r>
      <w:r w:rsidRPr="003B0B6F">
        <w:rPr>
          <w:rFonts w:ascii="GHEA Grapalat" w:hAnsi="GHEA Grapalat"/>
          <w:b/>
        </w:rPr>
        <w:t xml:space="preserve">под кодом </w:t>
      </w:r>
      <w:r w:rsidRPr="003B0B6F">
        <w:rPr>
          <w:rFonts w:ascii="GHEA Grapalat" w:hAnsi="GHEA Grapalat"/>
          <w:b/>
          <w:i/>
          <w:color w:val="000000"/>
          <w:lang w:val="hy-AM"/>
        </w:rPr>
        <w:t>ՇՄԱՏՄԱԿ – ԳՀ</w:t>
      </w:r>
      <w:r w:rsidRPr="003B0B6F">
        <w:rPr>
          <w:rFonts w:ascii="GHEA Grapalat" w:hAnsi="GHEA Grapalat"/>
          <w:b/>
          <w:i/>
          <w:color w:val="000000"/>
          <w:lang w:val="af-ZA"/>
        </w:rPr>
        <w:t>ԱՊՁԲ</w:t>
      </w:r>
      <w:r w:rsidRPr="003B0B6F">
        <w:rPr>
          <w:rFonts w:ascii="GHEA Grapalat" w:hAnsi="GHEA Grapalat"/>
          <w:b/>
          <w:i/>
          <w:color w:val="000000"/>
          <w:lang w:val="hy-AM"/>
        </w:rPr>
        <w:t xml:space="preserve"> 20/1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5"/>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6"/>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8"/>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w:t>
      </w:r>
      <w:r w:rsidRPr="00B138F3">
        <w:rPr>
          <w:rFonts w:ascii="GHEA Grapalat" w:hAnsi="GHEA Grapalat"/>
        </w:rPr>
        <w:lastRenderedPageBreak/>
        <w:t>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9"/>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0"/>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пяти календарных дней до истечения </w:t>
      </w:r>
      <w:r w:rsidR="005A3009" w:rsidRPr="00B138F3">
        <w:rPr>
          <w:rFonts w:ascii="GHEA Grapalat" w:hAnsi="GHEA Grapalat"/>
        </w:rPr>
        <w:lastRenderedPageBreak/>
        <w:t>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1"/>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A72838" w:rsidP="00A72838">
      <w:pPr>
        <w:widowControl w:val="0"/>
        <w:spacing w:after="160"/>
        <w:jc w:val="center"/>
        <w:rPr>
          <w:rFonts w:ascii="GHEA Grapalat" w:hAnsi="GHEA Grapalat"/>
          <w:i/>
        </w:rPr>
      </w:pPr>
      <w:r>
        <w:rPr>
          <w:rFonts w:ascii="GHEA Grapalat" w:hAnsi="GHEA Grapalat"/>
          <w:i/>
          <w:lang w:val="hy-AM"/>
        </w:rPr>
        <w:lastRenderedPageBreak/>
        <w:t xml:space="preserve">                                                                                                                                                               </w:t>
      </w:r>
      <w:r w:rsidR="00071D1C"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2"/>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059"/>
        <w:gridCol w:w="1701"/>
        <w:gridCol w:w="850"/>
        <w:gridCol w:w="3969"/>
        <w:gridCol w:w="851"/>
        <w:gridCol w:w="880"/>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25AD3">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059"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1"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850"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3"/>
              <w:t>**</w:t>
            </w:r>
          </w:p>
        </w:tc>
        <w:tc>
          <w:tcPr>
            <w:tcW w:w="3969"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5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80"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C25AD3">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059" w:type="dxa"/>
            <w:vMerge/>
            <w:vAlign w:val="center"/>
          </w:tcPr>
          <w:p w:rsidR="00071D1C" w:rsidRPr="00B138F3" w:rsidRDefault="00071D1C" w:rsidP="00B46D58">
            <w:pPr>
              <w:widowControl w:val="0"/>
              <w:jc w:val="center"/>
              <w:rPr>
                <w:rFonts w:ascii="GHEA Grapalat" w:hAnsi="GHEA Grapalat"/>
                <w:sz w:val="16"/>
                <w:szCs w:val="16"/>
              </w:rPr>
            </w:pPr>
          </w:p>
        </w:tc>
        <w:tc>
          <w:tcPr>
            <w:tcW w:w="1701"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3969"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880"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4"/>
              <w:t>***</w:t>
            </w:r>
          </w:p>
        </w:tc>
      </w:tr>
      <w:tr w:rsidR="00A72838" w:rsidRPr="00B138F3" w:rsidTr="00C25AD3">
        <w:trPr>
          <w:trHeight w:val="246"/>
          <w:jc w:val="center"/>
        </w:trPr>
        <w:tc>
          <w:tcPr>
            <w:tcW w:w="1242" w:type="dxa"/>
          </w:tcPr>
          <w:p w:rsidR="00A72838" w:rsidRPr="00A72838" w:rsidRDefault="00A72838" w:rsidP="00B46D58">
            <w:pPr>
              <w:widowControl w:val="0"/>
              <w:jc w:val="center"/>
              <w:rPr>
                <w:rFonts w:ascii="GHEA Grapalat" w:hAnsi="GHEA Grapalat"/>
                <w:sz w:val="16"/>
                <w:szCs w:val="16"/>
                <w:lang w:val="hy-AM"/>
              </w:rPr>
            </w:pPr>
            <w:r>
              <w:rPr>
                <w:rFonts w:ascii="GHEA Grapalat" w:hAnsi="GHEA Grapalat"/>
                <w:sz w:val="16"/>
                <w:szCs w:val="16"/>
                <w:lang w:val="hy-AM"/>
              </w:rPr>
              <w:t>1</w:t>
            </w:r>
          </w:p>
        </w:tc>
        <w:tc>
          <w:tcPr>
            <w:tcW w:w="2059" w:type="dxa"/>
          </w:tcPr>
          <w:p w:rsidR="00A72838" w:rsidRPr="00B138F3" w:rsidRDefault="00A72838" w:rsidP="00B46D58">
            <w:pPr>
              <w:widowControl w:val="0"/>
              <w:jc w:val="center"/>
              <w:rPr>
                <w:rFonts w:ascii="GHEA Grapalat" w:hAnsi="GHEA Grapalat"/>
                <w:sz w:val="16"/>
                <w:szCs w:val="16"/>
              </w:rPr>
            </w:pPr>
            <w:r w:rsidRPr="008D6B62">
              <w:rPr>
                <w:rFonts w:ascii="GHEA Grapalat" w:hAnsi="GHEA Grapalat" w:cs="Arial"/>
                <w:sz w:val="20"/>
                <w:szCs w:val="20"/>
              </w:rPr>
              <w:t>09132200</w:t>
            </w:r>
          </w:p>
        </w:tc>
        <w:tc>
          <w:tcPr>
            <w:tcW w:w="1701" w:type="dxa"/>
            <w:vAlign w:val="center"/>
          </w:tcPr>
          <w:p w:rsidR="00A72838" w:rsidRPr="00784979" w:rsidRDefault="00A72838" w:rsidP="00E774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rPr>
                <w:rFonts w:ascii="inherit" w:hAnsi="inherit" w:cs="Courier New"/>
                <w:color w:val="222222"/>
                <w:sz w:val="34"/>
                <w:szCs w:val="34"/>
                <w:lang w:bidi="ar-SA"/>
              </w:rPr>
            </w:pPr>
            <w:r w:rsidRPr="00784979">
              <w:rPr>
                <w:rFonts w:ascii="inherit" w:hAnsi="inherit" w:cs="Courier New"/>
                <w:color w:val="222222"/>
                <w:sz w:val="34"/>
                <w:szCs w:val="34"/>
                <w:lang w:bidi="ar-SA"/>
              </w:rPr>
              <w:t>Бензин обычный</w:t>
            </w:r>
          </w:p>
          <w:p w:rsidR="00A72838" w:rsidRPr="009044F1" w:rsidRDefault="00A72838" w:rsidP="00E7746C">
            <w:pPr>
              <w:pStyle w:val="23"/>
              <w:widowControl w:val="0"/>
              <w:spacing w:after="120" w:line="240" w:lineRule="auto"/>
              <w:ind w:firstLine="0"/>
              <w:rPr>
                <w:rFonts w:ascii="GHEA Grapalat" w:hAnsi="GHEA Grapalat"/>
                <w:sz w:val="24"/>
                <w:szCs w:val="24"/>
                <w:u w:val="single"/>
                <w:vertAlign w:val="subscript"/>
              </w:rPr>
            </w:pPr>
          </w:p>
        </w:tc>
        <w:tc>
          <w:tcPr>
            <w:tcW w:w="850" w:type="dxa"/>
          </w:tcPr>
          <w:p w:rsidR="00A72838" w:rsidRPr="00B138F3" w:rsidRDefault="00A72838" w:rsidP="00B46D58">
            <w:pPr>
              <w:widowControl w:val="0"/>
              <w:jc w:val="center"/>
              <w:rPr>
                <w:rFonts w:ascii="GHEA Grapalat" w:hAnsi="GHEA Grapalat"/>
                <w:sz w:val="16"/>
                <w:szCs w:val="16"/>
              </w:rPr>
            </w:pPr>
          </w:p>
        </w:tc>
        <w:tc>
          <w:tcPr>
            <w:tcW w:w="3969" w:type="dxa"/>
          </w:tcPr>
          <w:p w:rsidR="00C25AD3" w:rsidRPr="00C25AD3" w:rsidRDefault="00C25AD3" w:rsidP="00C25AD3">
            <w:pPr>
              <w:pStyle w:val="HTML"/>
              <w:shd w:val="clear" w:color="auto" w:fill="F8F9FA"/>
              <w:spacing w:line="432" w:lineRule="atLeast"/>
              <w:rPr>
                <w:rFonts w:ascii="inherit" w:hAnsi="inherit"/>
                <w:color w:val="222222"/>
                <w:sz w:val="16"/>
                <w:szCs w:val="16"/>
              </w:rPr>
            </w:pPr>
            <w:r w:rsidRPr="00C25AD3">
              <w:rPr>
                <w:rFonts w:ascii="inherit" w:hAnsi="inherit"/>
                <w:color w:val="222222"/>
                <w:sz w:val="16"/>
                <w:szCs w:val="16"/>
              </w:rPr>
              <w:t xml:space="preserve">Внешний вид: чистый и простой, октановое число, определенное методом испытаний: не менее 91, метод двигателя: не менее 81, давление насыщенного бензина пара: от 45 до 100 кПа, содержание свинца не </w:t>
            </w:r>
            <w:r w:rsidRPr="00C25AD3">
              <w:rPr>
                <w:rFonts w:ascii="inherit" w:hAnsi="inherit"/>
                <w:color w:val="222222"/>
                <w:sz w:val="16"/>
                <w:szCs w:val="16"/>
              </w:rPr>
              <w:lastRenderedPageBreak/>
              <w:t>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w:t>
            </w:r>
            <w:r w:rsidRPr="00C25AD3">
              <w:rPr>
                <w:sz w:val="16"/>
                <w:szCs w:val="16"/>
              </w:rPr>
              <w:t xml:space="preserve"> </w:t>
            </w:r>
            <w:r w:rsidRPr="00C25AD3">
              <w:rPr>
                <w:sz w:val="16"/>
                <w:szCs w:val="16"/>
              </w:rPr>
              <w:br/>
            </w:r>
            <w:r w:rsidRPr="00C25AD3">
              <w:rPr>
                <w:rFonts w:ascii="Arial" w:hAnsi="Arial" w:cs="Arial"/>
                <w:color w:val="222222"/>
                <w:sz w:val="16"/>
                <w:szCs w:val="16"/>
                <w:shd w:val="clear" w:color="auto" w:fill="F8F9FA"/>
              </w:rPr>
              <w:t>Автозаправочная станция должна быть в непосредственной близости от города Артик и его окрестностей.</w:t>
            </w:r>
          </w:p>
          <w:p w:rsidR="00A72838" w:rsidRPr="00C25AD3" w:rsidRDefault="00A72838" w:rsidP="00B46D58">
            <w:pPr>
              <w:widowControl w:val="0"/>
              <w:jc w:val="center"/>
              <w:rPr>
                <w:rFonts w:ascii="GHEA Grapalat" w:hAnsi="GHEA Grapalat"/>
                <w:sz w:val="16"/>
                <w:szCs w:val="16"/>
              </w:rPr>
            </w:pPr>
          </w:p>
        </w:tc>
        <w:tc>
          <w:tcPr>
            <w:tcW w:w="851" w:type="dxa"/>
          </w:tcPr>
          <w:p w:rsidR="00A72838" w:rsidRPr="00A72838" w:rsidRDefault="00A72838" w:rsidP="00B46D58">
            <w:pPr>
              <w:widowControl w:val="0"/>
              <w:jc w:val="center"/>
              <w:rPr>
                <w:rFonts w:ascii="GHEA Grapalat" w:hAnsi="GHEA Grapalat"/>
                <w:sz w:val="16"/>
                <w:szCs w:val="16"/>
                <w:lang w:val="hy-AM"/>
              </w:rPr>
            </w:pPr>
            <w:r>
              <w:rPr>
                <w:rFonts w:ascii="GHEA Grapalat" w:hAnsi="GHEA Grapalat"/>
                <w:sz w:val="16"/>
                <w:szCs w:val="16"/>
                <w:lang w:val="hy-AM"/>
              </w:rPr>
              <w:lastRenderedPageBreak/>
              <w:t>л</w:t>
            </w:r>
          </w:p>
        </w:tc>
        <w:tc>
          <w:tcPr>
            <w:tcW w:w="880" w:type="dxa"/>
          </w:tcPr>
          <w:p w:rsidR="00A72838" w:rsidRPr="00B138F3" w:rsidRDefault="00A72838" w:rsidP="00B46D58">
            <w:pPr>
              <w:widowControl w:val="0"/>
              <w:jc w:val="center"/>
              <w:rPr>
                <w:rFonts w:ascii="GHEA Grapalat" w:hAnsi="GHEA Grapalat"/>
                <w:sz w:val="16"/>
                <w:szCs w:val="16"/>
              </w:rPr>
            </w:pPr>
          </w:p>
        </w:tc>
        <w:tc>
          <w:tcPr>
            <w:tcW w:w="1134" w:type="dxa"/>
          </w:tcPr>
          <w:p w:rsidR="00A72838" w:rsidRPr="00B138F3" w:rsidRDefault="00A72838" w:rsidP="00B46D58">
            <w:pPr>
              <w:widowControl w:val="0"/>
              <w:jc w:val="center"/>
              <w:rPr>
                <w:rFonts w:ascii="GHEA Grapalat" w:hAnsi="GHEA Grapalat"/>
                <w:sz w:val="16"/>
                <w:szCs w:val="16"/>
              </w:rPr>
            </w:pPr>
          </w:p>
        </w:tc>
        <w:tc>
          <w:tcPr>
            <w:tcW w:w="850" w:type="dxa"/>
          </w:tcPr>
          <w:p w:rsidR="00A72838" w:rsidRPr="00A72838" w:rsidRDefault="00A72838" w:rsidP="00B46D58">
            <w:pPr>
              <w:widowControl w:val="0"/>
              <w:jc w:val="center"/>
              <w:rPr>
                <w:rFonts w:ascii="GHEA Grapalat" w:hAnsi="GHEA Grapalat"/>
                <w:sz w:val="16"/>
                <w:szCs w:val="16"/>
                <w:lang w:val="hy-AM"/>
              </w:rPr>
            </w:pPr>
            <w:r>
              <w:rPr>
                <w:rFonts w:ascii="GHEA Grapalat" w:hAnsi="GHEA Grapalat"/>
                <w:sz w:val="16"/>
                <w:szCs w:val="16"/>
                <w:lang w:val="hy-AM"/>
              </w:rPr>
              <w:t>200</w:t>
            </w:r>
          </w:p>
        </w:tc>
        <w:tc>
          <w:tcPr>
            <w:tcW w:w="709" w:type="dxa"/>
          </w:tcPr>
          <w:p w:rsidR="00A72838" w:rsidRPr="00A72838" w:rsidRDefault="00A72838" w:rsidP="00A72838">
            <w:pPr>
              <w:widowControl w:val="0"/>
              <w:jc w:val="center"/>
              <w:rPr>
                <w:rFonts w:ascii="GHEA Grapalat" w:hAnsi="GHEA Grapalat"/>
                <w:sz w:val="16"/>
                <w:szCs w:val="16"/>
              </w:rPr>
            </w:pPr>
            <w:r w:rsidRPr="00A72838">
              <w:rPr>
                <w:sz w:val="16"/>
                <w:szCs w:val="16"/>
              </w:rPr>
              <w:br/>
            </w:r>
            <w:r>
              <w:rPr>
                <w:rFonts w:ascii="Arial" w:hAnsi="Arial" w:cs="Arial"/>
                <w:color w:val="222222"/>
                <w:sz w:val="16"/>
                <w:szCs w:val="16"/>
                <w:shd w:val="clear" w:color="auto" w:fill="F8F9FA"/>
                <w:lang w:val="hy-AM"/>
              </w:rPr>
              <w:t>г.Артик ул.</w:t>
            </w:r>
            <w:r>
              <w:rPr>
                <w:rFonts w:ascii="Arial" w:hAnsi="Arial" w:cs="Arial"/>
                <w:color w:val="222222"/>
                <w:sz w:val="16"/>
                <w:szCs w:val="16"/>
                <w:shd w:val="clear" w:color="auto" w:fill="F8F9FA"/>
              </w:rPr>
              <w:t xml:space="preserve"> С. </w:t>
            </w:r>
            <w:r w:rsidRPr="00A72838">
              <w:rPr>
                <w:rFonts w:ascii="Arial" w:hAnsi="Arial" w:cs="Arial"/>
                <w:color w:val="222222"/>
                <w:sz w:val="16"/>
                <w:szCs w:val="16"/>
                <w:shd w:val="clear" w:color="auto" w:fill="F8F9FA"/>
              </w:rPr>
              <w:t xml:space="preserve">Дэвид </w:t>
            </w:r>
            <w:r>
              <w:rPr>
                <w:rFonts w:ascii="Arial" w:hAnsi="Arial" w:cs="Arial"/>
                <w:color w:val="222222"/>
                <w:sz w:val="16"/>
                <w:szCs w:val="16"/>
                <w:shd w:val="clear" w:color="auto" w:fill="F8F9FA"/>
                <w:lang w:val="hy-AM"/>
              </w:rPr>
              <w:t xml:space="preserve">1 </w:t>
            </w:r>
            <w:r w:rsidRPr="00A72838">
              <w:rPr>
                <w:rFonts w:ascii="Arial" w:hAnsi="Arial" w:cs="Arial"/>
                <w:color w:val="222222"/>
                <w:sz w:val="16"/>
                <w:szCs w:val="16"/>
                <w:shd w:val="clear" w:color="auto" w:fill="F8F9FA"/>
              </w:rPr>
              <w:t>Поставка чеком.</w:t>
            </w:r>
          </w:p>
        </w:tc>
        <w:tc>
          <w:tcPr>
            <w:tcW w:w="1158" w:type="dxa"/>
          </w:tcPr>
          <w:p w:rsidR="00A72838" w:rsidRPr="00A72838" w:rsidRDefault="00A72838" w:rsidP="00B46D58">
            <w:pPr>
              <w:widowControl w:val="0"/>
              <w:jc w:val="center"/>
              <w:rPr>
                <w:rFonts w:ascii="GHEA Grapalat" w:hAnsi="GHEA Grapalat"/>
                <w:sz w:val="16"/>
                <w:szCs w:val="16"/>
                <w:lang w:val="hy-AM"/>
              </w:rPr>
            </w:pPr>
            <w:r>
              <w:rPr>
                <w:rFonts w:ascii="GHEA Grapalat" w:hAnsi="GHEA Grapalat"/>
                <w:sz w:val="16"/>
                <w:szCs w:val="16"/>
                <w:lang w:val="hy-AM"/>
              </w:rPr>
              <w:t>200</w:t>
            </w:r>
          </w:p>
        </w:tc>
        <w:tc>
          <w:tcPr>
            <w:tcW w:w="947" w:type="dxa"/>
          </w:tcPr>
          <w:p w:rsidR="00A72838" w:rsidRPr="00A72838" w:rsidRDefault="00A72838">
            <w:pPr>
              <w:rPr>
                <w:sz w:val="16"/>
                <w:szCs w:val="16"/>
              </w:rPr>
            </w:pPr>
            <w:r w:rsidRPr="00A72838">
              <w:rPr>
                <w:sz w:val="16"/>
                <w:szCs w:val="16"/>
              </w:rPr>
              <w:br/>
            </w:r>
            <w:r w:rsidRPr="00A72838">
              <w:rPr>
                <w:rFonts w:ascii="Arial" w:hAnsi="Arial" w:cs="Arial"/>
                <w:color w:val="222222"/>
                <w:sz w:val="16"/>
                <w:szCs w:val="16"/>
                <w:shd w:val="clear" w:color="auto" w:fill="F8F9FA"/>
              </w:rPr>
              <w:t>После вступления Соглашения в силу до 29 мая 2020 года.</w:t>
            </w:r>
          </w:p>
        </w:tc>
      </w:tr>
      <w:tr w:rsidR="00A72838" w:rsidRPr="00B138F3" w:rsidTr="00C25AD3">
        <w:trPr>
          <w:trHeight w:val="246"/>
          <w:jc w:val="center"/>
        </w:trPr>
        <w:tc>
          <w:tcPr>
            <w:tcW w:w="1242" w:type="dxa"/>
          </w:tcPr>
          <w:p w:rsidR="00A72838" w:rsidRPr="00A72838" w:rsidRDefault="00A72838" w:rsidP="003026EF">
            <w:pPr>
              <w:widowControl w:val="0"/>
              <w:jc w:val="center"/>
              <w:rPr>
                <w:rFonts w:ascii="GHEA Grapalat" w:hAnsi="GHEA Grapalat"/>
                <w:sz w:val="16"/>
                <w:szCs w:val="16"/>
                <w:lang w:val="hy-AM"/>
              </w:rPr>
            </w:pPr>
            <w:r>
              <w:rPr>
                <w:rFonts w:ascii="GHEA Grapalat" w:hAnsi="GHEA Grapalat"/>
                <w:sz w:val="16"/>
                <w:szCs w:val="16"/>
                <w:lang w:val="hy-AM"/>
              </w:rPr>
              <w:lastRenderedPageBreak/>
              <w:t>2</w:t>
            </w:r>
          </w:p>
        </w:tc>
        <w:tc>
          <w:tcPr>
            <w:tcW w:w="2059" w:type="dxa"/>
          </w:tcPr>
          <w:p w:rsidR="00A72838" w:rsidRPr="008D6B62" w:rsidRDefault="00A72838" w:rsidP="003026EF">
            <w:pPr>
              <w:jc w:val="center"/>
              <w:rPr>
                <w:rFonts w:ascii="GHEA Grapalat" w:hAnsi="GHEA Grapalat" w:cs="Arial"/>
                <w:sz w:val="20"/>
                <w:szCs w:val="20"/>
              </w:rPr>
            </w:pPr>
            <w:r w:rsidRPr="008D6B62">
              <w:rPr>
                <w:rFonts w:ascii="GHEA Grapalat" w:hAnsi="GHEA Grapalat" w:cs="Arial"/>
                <w:sz w:val="20"/>
                <w:szCs w:val="20"/>
              </w:rPr>
              <w:t>094117</w:t>
            </w:r>
            <w:r w:rsidRPr="008D6B62">
              <w:rPr>
                <w:rFonts w:ascii="GHEA Grapalat" w:hAnsi="GHEA Grapalat" w:cs="Arial"/>
                <w:sz w:val="20"/>
                <w:szCs w:val="20"/>
                <w:lang w:val="hy-AM"/>
              </w:rPr>
              <w:t>1</w:t>
            </w:r>
            <w:r w:rsidRPr="008D6B62">
              <w:rPr>
                <w:rFonts w:ascii="GHEA Grapalat" w:hAnsi="GHEA Grapalat" w:cs="Arial"/>
                <w:sz w:val="20"/>
                <w:szCs w:val="20"/>
              </w:rPr>
              <w:t>0</w:t>
            </w:r>
          </w:p>
          <w:p w:rsidR="00A72838" w:rsidRPr="00B138F3" w:rsidRDefault="00A72838" w:rsidP="003026EF">
            <w:pPr>
              <w:widowControl w:val="0"/>
              <w:jc w:val="center"/>
              <w:rPr>
                <w:rFonts w:ascii="GHEA Grapalat" w:hAnsi="GHEA Grapalat"/>
                <w:sz w:val="16"/>
                <w:szCs w:val="16"/>
              </w:rPr>
            </w:pPr>
          </w:p>
        </w:tc>
        <w:tc>
          <w:tcPr>
            <w:tcW w:w="1701" w:type="dxa"/>
            <w:vAlign w:val="center"/>
          </w:tcPr>
          <w:p w:rsidR="00A72838" w:rsidRPr="009044F1" w:rsidRDefault="00A72838" w:rsidP="003026EF">
            <w:pPr>
              <w:pStyle w:val="23"/>
              <w:widowControl w:val="0"/>
              <w:spacing w:after="120" w:line="240" w:lineRule="auto"/>
              <w:ind w:firstLine="0"/>
              <w:rPr>
                <w:rFonts w:ascii="GHEA Grapalat" w:hAnsi="GHEA Grapalat"/>
                <w:sz w:val="24"/>
                <w:szCs w:val="24"/>
              </w:rPr>
            </w:pPr>
            <w:r>
              <w:br/>
            </w:r>
            <w:r>
              <w:rPr>
                <w:rFonts w:ascii="Arial" w:hAnsi="Arial" w:cs="Arial"/>
                <w:color w:val="222222"/>
                <w:sz w:val="34"/>
                <w:szCs w:val="34"/>
                <w:shd w:val="clear" w:color="auto" w:fill="F8F9FA"/>
              </w:rPr>
              <w:t>Сжатый природный газ</w:t>
            </w:r>
          </w:p>
        </w:tc>
        <w:tc>
          <w:tcPr>
            <w:tcW w:w="850" w:type="dxa"/>
          </w:tcPr>
          <w:p w:rsidR="00A72838" w:rsidRPr="00B138F3" w:rsidRDefault="00A72838" w:rsidP="00E73944">
            <w:pPr>
              <w:widowControl w:val="0"/>
              <w:jc w:val="center"/>
              <w:rPr>
                <w:rFonts w:ascii="GHEA Grapalat" w:hAnsi="GHEA Grapalat"/>
                <w:sz w:val="16"/>
                <w:szCs w:val="16"/>
              </w:rPr>
            </w:pPr>
          </w:p>
        </w:tc>
        <w:tc>
          <w:tcPr>
            <w:tcW w:w="3969" w:type="dxa"/>
            <w:vAlign w:val="center"/>
          </w:tcPr>
          <w:p w:rsidR="00A72838" w:rsidRPr="00C25AD3" w:rsidRDefault="00C25AD3" w:rsidP="00E73944">
            <w:pPr>
              <w:pStyle w:val="23"/>
              <w:widowControl w:val="0"/>
              <w:spacing w:after="120" w:line="240" w:lineRule="auto"/>
              <w:ind w:firstLine="0"/>
              <w:rPr>
                <w:rFonts w:ascii="GHEA Grapalat" w:hAnsi="GHEA Grapalat"/>
                <w:sz w:val="16"/>
                <w:szCs w:val="16"/>
              </w:rPr>
            </w:pPr>
            <w:r w:rsidRPr="00C25AD3">
              <w:rPr>
                <w:sz w:val="16"/>
                <w:szCs w:val="16"/>
              </w:rPr>
              <w:br/>
            </w:r>
            <w:r w:rsidRPr="00C25AD3">
              <w:rPr>
                <w:rFonts w:ascii="Arial" w:hAnsi="Arial" w:cs="Arial"/>
                <w:color w:val="222222"/>
                <w:sz w:val="16"/>
                <w:szCs w:val="16"/>
                <w:shd w:val="clear" w:color="auto" w:fill="F8F9FA"/>
              </w:rPr>
              <w:t>Внешний вид: чистый и простой, октановое число, определенное методом испытаний: не менее 110, плотность при 20 ° C - 860 кг / м3, безопасность по Министерство финансов РА 16.06.2005 № 894 «Технический регламент на двигатели внутреннего сгорания», утвержденный решением. Газ используется в качестве моторного топлива вместо бензина. Он обрабатывается компрессорным оборудованием путем конденсации природного газа. Основным компонентом является метан.</w:t>
            </w:r>
            <w:r w:rsidRPr="00C25AD3">
              <w:rPr>
                <w:sz w:val="16"/>
                <w:szCs w:val="16"/>
              </w:rPr>
              <w:t xml:space="preserve"> </w:t>
            </w:r>
            <w:r w:rsidRPr="00C25AD3">
              <w:rPr>
                <w:sz w:val="16"/>
                <w:szCs w:val="16"/>
              </w:rPr>
              <w:br/>
            </w:r>
            <w:r w:rsidRPr="00C25AD3">
              <w:rPr>
                <w:rFonts w:ascii="Arial" w:hAnsi="Arial" w:cs="Arial"/>
                <w:color w:val="222222"/>
                <w:sz w:val="16"/>
                <w:szCs w:val="16"/>
                <w:shd w:val="clear" w:color="auto" w:fill="F8F9FA"/>
              </w:rPr>
              <w:t xml:space="preserve">Автозаправочная станция должна находиться в непосредственной близости от города и поселка </w:t>
            </w:r>
            <w:r w:rsidRPr="00C25AD3">
              <w:rPr>
                <w:rFonts w:ascii="Arial" w:hAnsi="Arial" w:cs="Arial"/>
                <w:color w:val="222222"/>
                <w:sz w:val="16"/>
                <w:szCs w:val="16"/>
                <w:shd w:val="clear" w:color="auto" w:fill="F8F9FA"/>
              </w:rPr>
              <w:lastRenderedPageBreak/>
              <w:t>Артик.</w:t>
            </w:r>
          </w:p>
        </w:tc>
        <w:tc>
          <w:tcPr>
            <w:tcW w:w="851" w:type="dxa"/>
          </w:tcPr>
          <w:p w:rsidR="00A72838" w:rsidRPr="00A72838" w:rsidRDefault="00A72838" w:rsidP="00B46D58">
            <w:pPr>
              <w:widowControl w:val="0"/>
              <w:jc w:val="center"/>
              <w:rPr>
                <w:rFonts w:ascii="GHEA Grapalat" w:hAnsi="GHEA Grapalat"/>
                <w:sz w:val="16"/>
                <w:szCs w:val="16"/>
                <w:lang w:val="hy-AM"/>
              </w:rPr>
            </w:pPr>
            <w:r>
              <w:rPr>
                <w:rFonts w:ascii="GHEA Grapalat" w:hAnsi="GHEA Grapalat"/>
                <w:sz w:val="16"/>
                <w:szCs w:val="16"/>
                <w:lang w:val="hy-AM"/>
              </w:rPr>
              <w:lastRenderedPageBreak/>
              <w:t>кг</w:t>
            </w:r>
          </w:p>
        </w:tc>
        <w:tc>
          <w:tcPr>
            <w:tcW w:w="880" w:type="dxa"/>
          </w:tcPr>
          <w:p w:rsidR="00A72838" w:rsidRPr="00B138F3" w:rsidRDefault="00A72838" w:rsidP="00B46D58">
            <w:pPr>
              <w:widowControl w:val="0"/>
              <w:jc w:val="center"/>
              <w:rPr>
                <w:rFonts w:ascii="GHEA Grapalat" w:hAnsi="GHEA Grapalat"/>
                <w:sz w:val="16"/>
                <w:szCs w:val="16"/>
              </w:rPr>
            </w:pPr>
          </w:p>
        </w:tc>
        <w:tc>
          <w:tcPr>
            <w:tcW w:w="1134" w:type="dxa"/>
          </w:tcPr>
          <w:p w:rsidR="00A72838" w:rsidRPr="00B138F3" w:rsidRDefault="00A72838" w:rsidP="00B46D58">
            <w:pPr>
              <w:widowControl w:val="0"/>
              <w:jc w:val="center"/>
              <w:rPr>
                <w:rFonts w:ascii="GHEA Grapalat" w:hAnsi="GHEA Grapalat"/>
                <w:sz w:val="16"/>
                <w:szCs w:val="16"/>
              </w:rPr>
            </w:pPr>
          </w:p>
        </w:tc>
        <w:tc>
          <w:tcPr>
            <w:tcW w:w="850" w:type="dxa"/>
          </w:tcPr>
          <w:p w:rsidR="00A72838" w:rsidRDefault="00A72838" w:rsidP="00B46D58">
            <w:pPr>
              <w:widowControl w:val="0"/>
              <w:jc w:val="center"/>
              <w:rPr>
                <w:rFonts w:ascii="GHEA Grapalat" w:hAnsi="GHEA Grapalat"/>
                <w:sz w:val="16"/>
                <w:szCs w:val="16"/>
                <w:lang w:val="hy-AM"/>
              </w:rPr>
            </w:pPr>
            <w:r>
              <w:rPr>
                <w:rFonts w:ascii="GHEA Grapalat" w:hAnsi="GHEA Grapalat"/>
                <w:sz w:val="16"/>
                <w:szCs w:val="16"/>
                <w:lang w:val="hy-AM"/>
              </w:rPr>
              <w:t>3000</w:t>
            </w:r>
          </w:p>
        </w:tc>
        <w:tc>
          <w:tcPr>
            <w:tcW w:w="709" w:type="dxa"/>
          </w:tcPr>
          <w:p w:rsidR="00A72838" w:rsidRPr="00A72838" w:rsidRDefault="00A72838" w:rsidP="00E7746C">
            <w:pPr>
              <w:widowControl w:val="0"/>
              <w:jc w:val="center"/>
              <w:rPr>
                <w:rFonts w:ascii="GHEA Grapalat" w:hAnsi="GHEA Grapalat"/>
                <w:sz w:val="16"/>
                <w:szCs w:val="16"/>
              </w:rPr>
            </w:pPr>
            <w:r w:rsidRPr="00A72838">
              <w:rPr>
                <w:sz w:val="16"/>
                <w:szCs w:val="16"/>
              </w:rPr>
              <w:br/>
            </w:r>
            <w:r>
              <w:rPr>
                <w:rFonts w:ascii="Arial" w:hAnsi="Arial" w:cs="Arial"/>
                <w:color w:val="222222"/>
                <w:sz w:val="16"/>
                <w:szCs w:val="16"/>
                <w:shd w:val="clear" w:color="auto" w:fill="F8F9FA"/>
                <w:lang w:val="hy-AM"/>
              </w:rPr>
              <w:t>г.Артик ул.</w:t>
            </w:r>
            <w:r>
              <w:rPr>
                <w:rFonts w:ascii="Arial" w:hAnsi="Arial" w:cs="Arial"/>
                <w:color w:val="222222"/>
                <w:sz w:val="16"/>
                <w:szCs w:val="16"/>
                <w:shd w:val="clear" w:color="auto" w:fill="F8F9FA"/>
              </w:rPr>
              <w:t xml:space="preserve"> С. </w:t>
            </w:r>
            <w:r w:rsidRPr="00A72838">
              <w:rPr>
                <w:rFonts w:ascii="Arial" w:hAnsi="Arial" w:cs="Arial"/>
                <w:color w:val="222222"/>
                <w:sz w:val="16"/>
                <w:szCs w:val="16"/>
                <w:shd w:val="clear" w:color="auto" w:fill="F8F9FA"/>
              </w:rPr>
              <w:t xml:space="preserve">Дэвид </w:t>
            </w:r>
            <w:r>
              <w:rPr>
                <w:rFonts w:ascii="Arial" w:hAnsi="Arial" w:cs="Arial"/>
                <w:color w:val="222222"/>
                <w:sz w:val="16"/>
                <w:szCs w:val="16"/>
                <w:shd w:val="clear" w:color="auto" w:fill="F8F9FA"/>
                <w:lang w:val="hy-AM"/>
              </w:rPr>
              <w:t xml:space="preserve">1 </w:t>
            </w:r>
            <w:r w:rsidRPr="00A72838">
              <w:rPr>
                <w:rFonts w:ascii="Arial" w:hAnsi="Arial" w:cs="Arial"/>
                <w:color w:val="222222"/>
                <w:sz w:val="16"/>
                <w:szCs w:val="16"/>
                <w:shd w:val="clear" w:color="auto" w:fill="F8F9FA"/>
              </w:rPr>
              <w:t>Поставка чеком.</w:t>
            </w:r>
          </w:p>
        </w:tc>
        <w:tc>
          <w:tcPr>
            <w:tcW w:w="1158" w:type="dxa"/>
          </w:tcPr>
          <w:p w:rsidR="00A72838" w:rsidRDefault="00A72838" w:rsidP="00B46D58">
            <w:pPr>
              <w:widowControl w:val="0"/>
              <w:jc w:val="center"/>
              <w:rPr>
                <w:rFonts w:ascii="GHEA Grapalat" w:hAnsi="GHEA Grapalat"/>
                <w:sz w:val="16"/>
                <w:szCs w:val="16"/>
                <w:lang w:val="hy-AM"/>
              </w:rPr>
            </w:pPr>
            <w:r>
              <w:rPr>
                <w:rFonts w:ascii="GHEA Grapalat" w:hAnsi="GHEA Grapalat"/>
                <w:sz w:val="16"/>
                <w:szCs w:val="16"/>
                <w:lang w:val="hy-AM"/>
              </w:rPr>
              <w:t>3000</w:t>
            </w:r>
          </w:p>
        </w:tc>
        <w:tc>
          <w:tcPr>
            <w:tcW w:w="947" w:type="dxa"/>
          </w:tcPr>
          <w:p w:rsidR="00A72838" w:rsidRPr="00A72838" w:rsidRDefault="00A72838">
            <w:pPr>
              <w:rPr>
                <w:sz w:val="16"/>
                <w:szCs w:val="16"/>
              </w:rPr>
            </w:pPr>
            <w:r w:rsidRPr="00A72838">
              <w:rPr>
                <w:sz w:val="16"/>
                <w:szCs w:val="16"/>
              </w:rPr>
              <w:br/>
            </w:r>
            <w:r w:rsidRPr="00A72838">
              <w:rPr>
                <w:rFonts w:ascii="Arial" w:hAnsi="Arial" w:cs="Arial"/>
                <w:color w:val="222222"/>
                <w:sz w:val="16"/>
                <w:szCs w:val="16"/>
                <w:shd w:val="clear" w:color="auto" w:fill="F8F9FA"/>
              </w:rPr>
              <w:t>После вступления Соглашения в силу до 29 мая 2020 года.</w:t>
            </w:r>
          </w:p>
        </w:tc>
      </w:tr>
      <w:tr w:rsidR="00A72838" w:rsidRPr="00B138F3" w:rsidTr="00C25AD3">
        <w:trPr>
          <w:jc w:val="center"/>
        </w:trPr>
        <w:tc>
          <w:tcPr>
            <w:tcW w:w="1242" w:type="dxa"/>
          </w:tcPr>
          <w:p w:rsidR="00A72838" w:rsidRPr="00A72838" w:rsidRDefault="00A72838" w:rsidP="00B46D58">
            <w:pPr>
              <w:widowControl w:val="0"/>
              <w:jc w:val="center"/>
              <w:rPr>
                <w:rFonts w:ascii="GHEA Grapalat" w:hAnsi="GHEA Grapalat"/>
                <w:sz w:val="16"/>
                <w:szCs w:val="16"/>
                <w:lang w:val="hy-AM"/>
              </w:rPr>
            </w:pPr>
          </w:p>
        </w:tc>
        <w:tc>
          <w:tcPr>
            <w:tcW w:w="2059" w:type="dxa"/>
          </w:tcPr>
          <w:p w:rsidR="00A72838" w:rsidRPr="00B138F3" w:rsidRDefault="00A72838" w:rsidP="00B46D58">
            <w:pPr>
              <w:widowControl w:val="0"/>
              <w:jc w:val="center"/>
              <w:rPr>
                <w:rFonts w:ascii="GHEA Grapalat" w:hAnsi="GHEA Grapalat"/>
                <w:sz w:val="16"/>
                <w:szCs w:val="16"/>
              </w:rPr>
            </w:pPr>
          </w:p>
        </w:tc>
        <w:tc>
          <w:tcPr>
            <w:tcW w:w="1701" w:type="dxa"/>
            <w:vAlign w:val="center"/>
          </w:tcPr>
          <w:p w:rsidR="00A72838" w:rsidRPr="009044F1" w:rsidRDefault="00A72838" w:rsidP="00E7746C">
            <w:pPr>
              <w:pStyle w:val="23"/>
              <w:widowControl w:val="0"/>
              <w:spacing w:after="120" w:line="240" w:lineRule="auto"/>
              <w:ind w:firstLine="0"/>
              <w:rPr>
                <w:rFonts w:ascii="GHEA Grapalat" w:hAnsi="GHEA Grapalat"/>
                <w:sz w:val="24"/>
                <w:szCs w:val="24"/>
              </w:rPr>
            </w:pPr>
          </w:p>
        </w:tc>
        <w:tc>
          <w:tcPr>
            <w:tcW w:w="850" w:type="dxa"/>
          </w:tcPr>
          <w:p w:rsidR="00A72838" w:rsidRPr="00B138F3" w:rsidRDefault="00A72838" w:rsidP="00B46D58">
            <w:pPr>
              <w:widowControl w:val="0"/>
              <w:jc w:val="center"/>
              <w:rPr>
                <w:rFonts w:ascii="GHEA Grapalat" w:hAnsi="GHEA Grapalat"/>
                <w:sz w:val="16"/>
                <w:szCs w:val="16"/>
              </w:rPr>
            </w:pPr>
          </w:p>
        </w:tc>
        <w:tc>
          <w:tcPr>
            <w:tcW w:w="3969" w:type="dxa"/>
          </w:tcPr>
          <w:p w:rsidR="00A72838" w:rsidRPr="00B138F3" w:rsidRDefault="00A72838" w:rsidP="00B46D58">
            <w:pPr>
              <w:widowControl w:val="0"/>
              <w:jc w:val="center"/>
              <w:rPr>
                <w:rFonts w:ascii="GHEA Grapalat" w:hAnsi="GHEA Grapalat"/>
                <w:sz w:val="16"/>
                <w:szCs w:val="16"/>
              </w:rPr>
            </w:pPr>
          </w:p>
        </w:tc>
        <w:tc>
          <w:tcPr>
            <w:tcW w:w="851" w:type="dxa"/>
          </w:tcPr>
          <w:p w:rsidR="00A72838" w:rsidRPr="00B138F3" w:rsidRDefault="00A72838" w:rsidP="00B46D58">
            <w:pPr>
              <w:widowControl w:val="0"/>
              <w:jc w:val="center"/>
              <w:rPr>
                <w:rFonts w:ascii="GHEA Grapalat" w:hAnsi="GHEA Grapalat"/>
                <w:sz w:val="16"/>
                <w:szCs w:val="16"/>
              </w:rPr>
            </w:pPr>
          </w:p>
        </w:tc>
        <w:tc>
          <w:tcPr>
            <w:tcW w:w="880" w:type="dxa"/>
          </w:tcPr>
          <w:p w:rsidR="00A72838" w:rsidRPr="00B138F3" w:rsidRDefault="00A72838" w:rsidP="00B46D58">
            <w:pPr>
              <w:widowControl w:val="0"/>
              <w:jc w:val="center"/>
              <w:rPr>
                <w:rFonts w:ascii="GHEA Grapalat" w:hAnsi="GHEA Grapalat"/>
                <w:sz w:val="16"/>
                <w:szCs w:val="16"/>
              </w:rPr>
            </w:pPr>
          </w:p>
        </w:tc>
        <w:tc>
          <w:tcPr>
            <w:tcW w:w="1984" w:type="dxa"/>
            <w:gridSpan w:val="2"/>
          </w:tcPr>
          <w:p w:rsidR="00A72838" w:rsidRPr="00B138F3" w:rsidRDefault="00A72838" w:rsidP="00B46D58">
            <w:pPr>
              <w:widowControl w:val="0"/>
              <w:jc w:val="center"/>
              <w:rPr>
                <w:rFonts w:ascii="GHEA Grapalat" w:hAnsi="GHEA Grapalat"/>
                <w:sz w:val="16"/>
                <w:szCs w:val="16"/>
              </w:rPr>
            </w:pPr>
          </w:p>
        </w:tc>
        <w:tc>
          <w:tcPr>
            <w:tcW w:w="709" w:type="dxa"/>
          </w:tcPr>
          <w:p w:rsidR="00A72838" w:rsidRPr="00B138F3" w:rsidRDefault="00A72838" w:rsidP="00B46D58">
            <w:pPr>
              <w:widowControl w:val="0"/>
              <w:jc w:val="center"/>
              <w:rPr>
                <w:rFonts w:ascii="GHEA Grapalat" w:hAnsi="GHEA Grapalat"/>
                <w:sz w:val="16"/>
                <w:szCs w:val="16"/>
              </w:rPr>
            </w:pPr>
          </w:p>
        </w:tc>
        <w:tc>
          <w:tcPr>
            <w:tcW w:w="1158" w:type="dxa"/>
          </w:tcPr>
          <w:p w:rsidR="00A72838" w:rsidRPr="00B138F3" w:rsidRDefault="00A72838" w:rsidP="00B46D58">
            <w:pPr>
              <w:widowControl w:val="0"/>
              <w:jc w:val="center"/>
              <w:rPr>
                <w:rFonts w:ascii="GHEA Grapalat" w:hAnsi="GHEA Grapalat"/>
                <w:sz w:val="16"/>
                <w:szCs w:val="16"/>
              </w:rPr>
            </w:pPr>
          </w:p>
        </w:tc>
        <w:tc>
          <w:tcPr>
            <w:tcW w:w="947" w:type="dxa"/>
          </w:tcPr>
          <w:p w:rsidR="00A72838" w:rsidRPr="00B138F3" w:rsidRDefault="00A72838" w:rsidP="00B46D5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6"/>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C25AD3" w:rsidRPr="00B138F3" w:rsidTr="00AB4EAB">
        <w:trPr>
          <w:trHeight w:val="404"/>
          <w:jc w:val="center"/>
        </w:trPr>
        <w:tc>
          <w:tcPr>
            <w:tcW w:w="1724" w:type="dxa"/>
          </w:tcPr>
          <w:p w:rsidR="00C25AD3" w:rsidRPr="00B138F3" w:rsidRDefault="00C25AD3" w:rsidP="00B46D58">
            <w:pPr>
              <w:widowControl w:val="0"/>
              <w:jc w:val="center"/>
              <w:rPr>
                <w:rFonts w:ascii="GHEA Grapalat" w:hAnsi="GHEA Grapalat"/>
                <w:sz w:val="16"/>
                <w:szCs w:val="16"/>
              </w:rPr>
            </w:pPr>
          </w:p>
        </w:tc>
        <w:tc>
          <w:tcPr>
            <w:tcW w:w="2155" w:type="dxa"/>
          </w:tcPr>
          <w:p w:rsidR="00C25AD3" w:rsidRPr="00B138F3" w:rsidRDefault="00C25AD3" w:rsidP="00B46D58">
            <w:pPr>
              <w:widowControl w:val="0"/>
              <w:jc w:val="center"/>
              <w:rPr>
                <w:rFonts w:ascii="GHEA Grapalat" w:hAnsi="GHEA Grapalat"/>
                <w:sz w:val="16"/>
                <w:szCs w:val="16"/>
              </w:rPr>
            </w:pPr>
          </w:p>
        </w:tc>
        <w:tc>
          <w:tcPr>
            <w:tcW w:w="1293" w:type="dxa"/>
          </w:tcPr>
          <w:p w:rsidR="00C25AD3" w:rsidRPr="00B138F3" w:rsidRDefault="00C25AD3" w:rsidP="00B46D58">
            <w:pPr>
              <w:widowControl w:val="0"/>
              <w:jc w:val="center"/>
              <w:rPr>
                <w:rFonts w:ascii="GHEA Grapalat" w:hAnsi="GHEA Grapalat"/>
                <w:sz w:val="16"/>
                <w:szCs w:val="16"/>
              </w:rPr>
            </w:pPr>
          </w:p>
        </w:tc>
        <w:tc>
          <w:tcPr>
            <w:tcW w:w="1007" w:type="dxa"/>
            <w:vAlign w:val="center"/>
          </w:tcPr>
          <w:p w:rsidR="00C25AD3" w:rsidRPr="00B138F3" w:rsidRDefault="00C25AD3" w:rsidP="00B46D58">
            <w:pPr>
              <w:widowControl w:val="0"/>
              <w:jc w:val="center"/>
              <w:rPr>
                <w:rFonts w:ascii="GHEA Grapalat" w:hAnsi="GHEA Grapalat"/>
                <w:sz w:val="16"/>
                <w:szCs w:val="16"/>
              </w:rPr>
            </w:pPr>
          </w:p>
        </w:tc>
        <w:tc>
          <w:tcPr>
            <w:tcW w:w="1006" w:type="dxa"/>
            <w:vAlign w:val="center"/>
          </w:tcPr>
          <w:p w:rsidR="00C25AD3" w:rsidRPr="00B138F3" w:rsidRDefault="00C25AD3" w:rsidP="00B46D58">
            <w:pPr>
              <w:widowControl w:val="0"/>
              <w:jc w:val="center"/>
              <w:rPr>
                <w:rFonts w:ascii="GHEA Grapalat" w:hAnsi="GHEA Grapalat"/>
                <w:sz w:val="16"/>
                <w:szCs w:val="16"/>
              </w:rPr>
            </w:pPr>
          </w:p>
        </w:tc>
        <w:tc>
          <w:tcPr>
            <w:tcW w:w="718" w:type="dxa"/>
            <w:vAlign w:val="center"/>
          </w:tcPr>
          <w:p w:rsidR="00C25AD3" w:rsidRPr="00B138F3" w:rsidRDefault="00C25AD3" w:rsidP="00B46D58">
            <w:pPr>
              <w:widowControl w:val="0"/>
              <w:jc w:val="center"/>
              <w:rPr>
                <w:rFonts w:ascii="GHEA Grapalat" w:hAnsi="GHEA Grapalat"/>
                <w:sz w:val="16"/>
                <w:szCs w:val="16"/>
              </w:rPr>
            </w:pPr>
          </w:p>
        </w:tc>
        <w:tc>
          <w:tcPr>
            <w:tcW w:w="861" w:type="dxa"/>
            <w:vAlign w:val="center"/>
          </w:tcPr>
          <w:p w:rsidR="00C25AD3" w:rsidRPr="00B138F3" w:rsidRDefault="00C25AD3" w:rsidP="00B46D58">
            <w:pPr>
              <w:widowControl w:val="0"/>
              <w:jc w:val="center"/>
              <w:rPr>
                <w:rFonts w:ascii="GHEA Grapalat" w:hAnsi="GHEA Grapalat"/>
                <w:sz w:val="16"/>
                <w:szCs w:val="16"/>
              </w:rPr>
            </w:pPr>
          </w:p>
        </w:tc>
        <w:tc>
          <w:tcPr>
            <w:tcW w:w="545" w:type="dxa"/>
            <w:vAlign w:val="center"/>
          </w:tcPr>
          <w:p w:rsidR="00C25AD3" w:rsidRPr="00B138F3" w:rsidRDefault="00C25AD3" w:rsidP="00B46D58">
            <w:pPr>
              <w:widowControl w:val="0"/>
              <w:jc w:val="center"/>
              <w:rPr>
                <w:rFonts w:ascii="GHEA Grapalat" w:hAnsi="GHEA Grapalat"/>
                <w:sz w:val="16"/>
                <w:szCs w:val="16"/>
              </w:rPr>
            </w:pPr>
          </w:p>
        </w:tc>
        <w:tc>
          <w:tcPr>
            <w:tcW w:w="606" w:type="dxa"/>
            <w:vAlign w:val="center"/>
          </w:tcPr>
          <w:p w:rsidR="00C25AD3" w:rsidRPr="00B138F3" w:rsidRDefault="00C25AD3" w:rsidP="00B46D58">
            <w:pPr>
              <w:widowControl w:val="0"/>
              <w:jc w:val="center"/>
              <w:rPr>
                <w:rFonts w:ascii="GHEA Grapalat" w:hAnsi="GHEA Grapalat"/>
                <w:sz w:val="16"/>
                <w:szCs w:val="16"/>
              </w:rPr>
            </w:pPr>
          </w:p>
        </w:tc>
        <w:tc>
          <w:tcPr>
            <w:tcW w:w="718" w:type="dxa"/>
            <w:vAlign w:val="center"/>
          </w:tcPr>
          <w:p w:rsidR="00C25AD3" w:rsidRPr="00B138F3" w:rsidRDefault="00C25AD3" w:rsidP="00B46D58">
            <w:pPr>
              <w:widowControl w:val="0"/>
              <w:jc w:val="center"/>
              <w:rPr>
                <w:rFonts w:ascii="GHEA Grapalat" w:hAnsi="GHEA Grapalat"/>
                <w:sz w:val="16"/>
                <w:szCs w:val="16"/>
              </w:rPr>
            </w:pPr>
          </w:p>
        </w:tc>
        <w:tc>
          <w:tcPr>
            <w:tcW w:w="854" w:type="dxa"/>
            <w:vAlign w:val="center"/>
          </w:tcPr>
          <w:p w:rsidR="00C25AD3" w:rsidRPr="00B138F3" w:rsidRDefault="00C25AD3" w:rsidP="00B46D58">
            <w:pPr>
              <w:widowControl w:val="0"/>
              <w:jc w:val="center"/>
              <w:rPr>
                <w:rFonts w:ascii="GHEA Grapalat" w:hAnsi="GHEA Grapalat"/>
                <w:sz w:val="16"/>
                <w:szCs w:val="16"/>
              </w:rPr>
            </w:pPr>
          </w:p>
        </w:tc>
        <w:tc>
          <w:tcPr>
            <w:tcW w:w="868" w:type="dxa"/>
            <w:vAlign w:val="center"/>
          </w:tcPr>
          <w:p w:rsidR="00C25AD3" w:rsidRPr="00B138F3" w:rsidRDefault="00C25AD3" w:rsidP="00B46D58">
            <w:pPr>
              <w:widowControl w:val="0"/>
              <w:jc w:val="center"/>
              <w:rPr>
                <w:rFonts w:ascii="GHEA Grapalat" w:hAnsi="GHEA Grapalat"/>
                <w:sz w:val="16"/>
                <w:szCs w:val="16"/>
              </w:rPr>
            </w:pPr>
          </w:p>
        </w:tc>
        <w:tc>
          <w:tcPr>
            <w:tcW w:w="861" w:type="dxa"/>
            <w:vAlign w:val="center"/>
          </w:tcPr>
          <w:p w:rsidR="00C25AD3" w:rsidRPr="00B138F3" w:rsidRDefault="00C25AD3" w:rsidP="00B46D58">
            <w:pPr>
              <w:widowControl w:val="0"/>
              <w:jc w:val="center"/>
              <w:rPr>
                <w:rFonts w:ascii="GHEA Grapalat" w:hAnsi="GHEA Grapalat"/>
                <w:sz w:val="16"/>
                <w:szCs w:val="16"/>
              </w:rPr>
            </w:pPr>
          </w:p>
        </w:tc>
        <w:tc>
          <w:tcPr>
            <w:tcW w:w="1007" w:type="dxa"/>
            <w:vAlign w:val="center"/>
          </w:tcPr>
          <w:p w:rsidR="00C25AD3" w:rsidRPr="00B138F3" w:rsidRDefault="00C25AD3" w:rsidP="00B46D58">
            <w:pPr>
              <w:widowControl w:val="0"/>
              <w:jc w:val="center"/>
              <w:rPr>
                <w:rFonts w:ascii="GHEA Grapalat" w:hAnsi="GHEA Grapalat"/>
                <w:sz w:val="16"/>
                <w:szCs w:val="16"/>
              </w:rPr>
            </w:pPr>
          </w:p>
        </w:tc>
        <w:tc>
          <w:tcPr>
            <w:tcW w:w="861" w:type="dxa"/>
            <w:vAlign w:val="center"/>
          </w:tcPr>
          <w:p w:rsidR="00C25AD3" w:rsidRPr="00B138F3" w:rsidRDefault="00C25AD3" w:rsidP="00B46D58">
            <w:pPr>
              <w:widowControl w:val="0"/>
              <w:jc w:val="center"/>
              <w:rPr>
                <w:rFonts w:ascii="GHEA Grapalat" w:hAnsi="GHEA Grapalat"/>
                <w:sz w:val="16"/>
                <w:szCs w:val="16"/>
              </w:rPr>
            </w:pPr>
          </w:p>
        </w:tc>
        <w:tc>
          <w:tcPr>
            <w:tcW w:w="821" w:type="dxa"/>
            <w:vAlign w:val="center"/>
          </w:tcPr>
          <w:p w:rsidR="00C25AD3" w:rsidRPr="00B138F3" w:rsidRDefault="00C25AD3" w:rsidP="00B46D58">
            <w:pPr>
              <w:widowControl w:val="0"/>
              <w:jc w:val="center"/>
              <w:rPr>
                <w:rFonts w:ascii="GHEA Grapalat" w:hAnsi="GHEA Grapalat"/>
                <w:sz w:val="16"/>
                <w:szCs w:val="16"/>
              </w:rPr>
            </w:pP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E9F" w:rsidRDefault="00461E9F">
      <w:r>
        <w:separator/>
      </w:r>
    </w:p>
  </w:endnote>
  <w:endnote w:type="continuationSeparator" w:id="0">
    <w:p w:rsidR="00461E9F" w:rsidRDefault="00461E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A73D82" w:rsidRPr="00C861E9" w:rsidRDefault="0068216A">
        <w:pPr>
          <w:pStyle w:val="a5"/>
          <w:jc w:val="center"/>
          <w:rPr>
            <w:rFonts w:ascii="GHEA Grapalat" w:hAnsi="GHEA Grapalat"/>
            <w:sz w:val="24"/>
            <w:szCs w:val="24"/>
          </w:rPr>
        </w:pPr>
        <w:r w:rsidRPr="00C861E9">
          <w:rPr>
            <w:rFonts w:ascii="GHEA Grapalat" w:hAnsi="GHEA Grapalat"/>
            <w:sz w:val="24"/>
            <w:szCs w:val="24"/>
          </w:rPr>
          <w:fldChar w:fldCharType="begin"/>
        </w:r>
        <w:r w:rsidR="00A73D82"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D0BBC">
          <w:rPr>
            <w:rFonts w:ascii="GHEA Grapalat" w:hAnsi="GHEA Grapalat"/>
            <w:noProof/>
            <w:sz w:val="24"/>
            <w:szCs w:val="24"/>
          </w:rPr>
          <w:t>8</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E9F" w:rsidRDefault="00461E9F">
      <w:r>
        <w:separator/>
      </w:r>
    </w:p>
  </w:footnote>
  <w:footnote w:type="continuationSeparator" w:id="0">
    <w:p w:rsidR="00461E9F" w:rsidRDefault="00461E9F">
      <w:r>
        <w:continuationSeparator/>
      </w:r>
    </w:p>
  </w:footnote>
  <w:footnote w:id="1">
    <w:p w:rsidR="00A73D82" w:rsidRPr="00CD6B60" w:rsidRDefault="00A73D8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73D82" w:rsidRPr="00CD6B60" w:rsidRDefault="00A73D8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73D82" w:rsidRPr="00CD6B60" w:rsidRDefault="00A73D8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73D82" w:rsidRPr="00CD6B60" w:rsidRDefault="00A73D8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A73D82" w:rsidRDefault="00A73D82"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73D82" w:rsidRDefault="00A73D82"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A73D82" w:rsidRPr="009E2596" w:rsidRDefault="00A73D82"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3">
    <w:p w:rsidR="00A73D82" w:rsidRPr="0049623A" w:rsidDel="00932115" w:rsidRDefault="00A73D82"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4">
    <w:p w:rsidR="00A73D82" w:rsidRPr="002C2499" w:rsidRDefault="00A73D82"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A73D82" w:rsidRPr="000811C1" w:rsidRDefault="00A73D82">
      <w:pPr>
        <w:pStyle w:val="af2"/>
        <w:rPr>
          <w:rFonts w:asciiTheme="minorHAnsi" w:hAnsiTheme="minorHAnsi"/>
        </w:rPr>
      </w:pPr>
    </w:p>
  </w:footnote>
  <w:footnote w:id="5">
    <w:p w:rsidR="00A73D82" w:rsidRPr="008842CE" w:rsidRDefault="00A73D8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73D82" w:rsidRPr="000811C1" w:rsidRDefault="00A73D82">
      <w:pPr>
        <w:pStyle w:val="af2"/>
        <w:rPr>
          <w:lang w:val="af-ZA"/>
        </w:rPr>
      </w:pPr>
    </w:p>
  </w:footnote>
  <w:footnote w:id="6">
    <w:p w:rsidR="00A73D82" w:rsidRPr="0092041F" w:rsidRDefault="00A73D82"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7">
    <w:p w:rsidR="00A73D82" w:rsidRPr="00511966" w:rsidRDefault="00A73D82"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8">
    <w:p w:rsidR="00A73D82" w:rsidRPr="008E4439" w:rsidRDefault="00A73D8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73D82" w:rsidRPr="000811C1" w:rsidRDefault="00A73D82" w:rsidP="0027573B">
      <w:pPr>
        <w:pStyle w:val="af2"/>
        <w:rPr>
          <w:rFonts w:ascii="Sylfaen" w:hAnsi="Sylfaen"/>
          <w:sz w:val="18"/>
          <w:szCs w:val="18"/>
        </w:rPr>
      </w:pPr>
    </w:p>
  </w:footnote>
  <w:footnote w:id="9">
    <w:p w:rsidR="00A73D82" w:rsidRPr="00A31673" w:rsidRDefault="00A73D8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A73D82" w:rsidRDefault="00A73D82"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73D82" w:rsidRDefault="00A73D82" w:rsidP="006B3E56">
      <w:pPr>
        <w:pStyle w:val="af2"/>
        <w:rPr>
          <w:rFonts w:asciiTheme="minorHAnsi" w:hAnsiTheme="minorHAnsi"/>
          <w:lang w:val="af-ZA"/>
        </w:rPr>
      </w:pPr>
    </w:p>
  </w:footnote>
  <w:footnote w:id="11">
    <w:p w:rsidR="00A73D82" w:rsidRPr="00D3436F" w:rsidRDefault="00A73D8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A73D82" w:rsidRPr="00D3436F" w:rsidRDefault="00A73D82">
      <w:pPr>
        <w:pStyle w:val="af2"/>
        <w:rPr>
          <w:lang w:val="es-ES"/>
        </w:rPr>
      </w:pPr>
    </w:p>
  </w:footnote>
  <w:footnote w:id="12">
    <w:p w:rsidR="00A73D82" w:rsidRPr="008842CE" w:rsidRDefault="00A73D82" w:rsidP="003D2FE2">
      <w:pPr>
        <w:pStyle w:val="af2"/>
        <w:jc w:val="both"/>
      </w:pPr>
    </w:p>
  </w:footnote>
  <w:footnote w:id="13">
    <w:p w:rsidR="00A73D82" w:rsidRPr="008842CE" w:rsidRDefault="00A73D82" w:rsidP="000A214C">
      <w:pPr>
        <w:pStyle w:val="af2"/>
        <w:jc w:val="both"/>
      </w:pPr>
    </w:p>
  </w:footnote>
  <w:footnote w:id="14">
    <w:p w:rsidR="00A73D82" w:rsidRPr="00D3436F" w:rsidRDefault="00A73D82"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5">
    <w:p w:rsidR="00A73D82" w:rsidRPr="008842CE" w:rsidRDefault="00A73D82"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73D82" w:rsidRPr="00D3436F" w:rsidRDefault="00A73D82">
      <w:pPr>
        <w:pStyle w:val="af2"/>
        <w:rPr>
          <w:lang w:val="hy-AM"/>
        </w:rPr>
      </w:pPr>
    </w:p>
  </w:footnote>
  <w:footnote w:id="16">
    <w:p w:rsidR="00A73D82" w:rsidRPr="008842CE" w:rsidRDefault="00A73D82"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73D82" w:rsidRPr="00E85250" w:rsidRDefault="00A73D82" w:rsidP="00D90640">
      <w:pPr>
        <w:widowControl w:val="0"/>
        <w:spacing w:after="160" w:line="360" w:lineRule="auto"/>
        <w:ind w:firstLine="709"/>
        <w:jc w:val="both"/>
        <w:rPr>
          <w:rFonts w:ascii="GHEA Grapalat" w:hAnsi="GHEA Grapalat"/>
          <w:lang w:val="hy-AM"/>
        </w:rPr>
      </w:pPr>
    </w:p>
    <w:p w:rsidR="00A73D82" w:rsidRPr="00D3436F" w:rsidRDefault="00A73D82">
      <w:pPr>
        <w:pStyle w:val="af2"/>
        <w:rPr>
          <w:lang w:val="hy-AM"/>
        </w:rPr>
      </w:pPr>
    </w:p>
  </w:footnote>
  <w:footnote w:id="17">
    <w:p w:rsidR="00A73D82" w:rsidRPr="00402BC3" w:rsidRDefault="00A73D8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73D82" w:rsidRPr="00552088" w:rsidRDefault="00A73D8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73D82" w:rsidRPr="00D3436F" w:rsidRDefault="00A73D82">
      <w:pPr>
        <w:pStyle w:val="af2"/>
        <w:rPr>
          <w:lang w:val="hy-AM"/>
        </w:rPr>
      </w:pPr>
    </w:p>
  </w:footnote>
  <w:footnote w:id="18">
    <w:p w:rsidR="00A73D82" w:rsidRPr="008842CE" w:rsidRDefault="00A73D8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73D82" w:rsidRPr="00D3436F" w:rsidRDefault="00A73D82">
      <w:pPr>
        <w:pStyle w:val="af2"/>
        <w:rPr>
          <w:lang w:val="hy-AM"/>
        </w:rPr>
      </w:pPr>
    </w:p>
  </w:footnote>
  <w:footnote w:id="19">
    <w:p w:rsidR="00A73D82" w:rsidRPr="00D3436F" w:rsidRDefault="00A73D8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rsidR="00A73D82" w:rsidRPr="008842CE" w:rsidRDefault="00A73D8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73D82" w:rsidRPr="00D3436F" w:rsidRDefault="00A73D82">
      <w:pPr>
        <w:pStyle w:val="af2"/>
        <w:rPr>
          <w:lang w:val="hy-AM"/>
        </w:rPr>
      </w:pPr>
    </w:p>
  </w:footnote>
  <w:footnote w:id="21">
    <w:p w:rsidR="00A73D82" w:rsidRPr="008842CE" w:rsidRDefault="00A73D82"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A73D82" w:rsidRPr="008842CE" w:rsidRDefault="00A73D82"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73D82" w:rsidRPr="00D3436F" w:rsidRDefault="00A73D82">
      <w:pPr>
        <w:pStyle w:val="af2"/>
        <w:rPr>
          <w:lang w:val="hy-AM"/>
        </w:rPr>
      </w:pPr>
    </w:p>
  </w:footnote>
  <w:footnote w:id="22">
    <w:p w:rsidR="00A73D82" w:rsidRPr="00E861BF" w:rsidRDefault="00A73D8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3">
    <w:p w:rsidR="00A73D82" w:rsidRDefault="00A73D82"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A73D82" w:rsidRPr="00E861BF" w:rsidRDefault="00A73D82"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4">
    <w:p w:rsidR="00A73D82" w:rsidRPr="00E861BF" w:rsidRDefault="00A73D8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5">
    <w:p w:rsidR="00A73D82" w:rsidRPr="008842CE" w:rsidRDefault="00A73D82"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6">
    <w:p w:rsidR="00A73D82" w:rsidRPr="008842CE" w:rsidRDefault="00A73D8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9C6"/>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B6F"/>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E9F"/>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336"/>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41A"/>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16A"/>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E9F"/>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979"/>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887"/>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838"/>
    <w:rsid w:val="00A731B5"/>
    <w:rsid w:val="00A738F6"/>
    <w:rsid w:val="00A73D82"/>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BBC"/>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5AD3"/>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9BD"/>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1C1"/>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B33"/>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312"/>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DF4"/>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D3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1EB0"/>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784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784979"/>
    <w:rPr>
      <w:rFonts w:ascii="Courier New" w:hAnsi="Courier New" w:cs="Courier New"/>
      <w:lang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557738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574784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C8B2D-B2CC-4F5A-AF9A-1FA7BE1E0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Pages>
  <Words>18912</Words>
  <Characters>107802</Characters>
  <Application>Microsoft Office Word</Application>
  <DocSecurity>0</DocSecurity>
  <Lines>898</Lines>
  <Paragraphs>252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126462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Arsen</cp:lastModifiedBy>
  <cp:revision>692</cp:revision>
  <cp:lastPrinted>2018-02-16T07:12:00Z</cp:lastPrinted>
  <dcterms:created xsi:type="dcterms:W3CDTF">2019-10-28T07:04:00Z</dcterms:created>
  <dcterms:modified xsi:type="dcterms:W3CDTF">2020-01-16T10:24:00Z</dcterms:modified>
</cp:coreProperties>
</file>